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98CEA" w14:textId="77777777" w:rsidR="00F81DBE" w:rsidRDefault="00F25862" w:rsidP="00333C5E">
      <w:pPr>
        <w:spacing w:after="0" w:line="240" w:lineRule="auto"/>
        <w:ind w:left="0" w:firstLine="0"/>
        <w:jc w:val="right"/>
        <w:rPr>
          <w:color w:val="auto"/>
          <w:szCs w:val="24"/>
        </w:rPr>
      </w:pPr>
      <w:commentRangeStart w:id="0"/>
      <w:r w:rsidRPr="2A96D2A7">
        <w:rPr>
          <w:color w:val="auto"/>
          <w:szCs w:val="24"/>
        </w:rPr>
        <w:t>EELNÕU</w:t>
      </w:r>
      <w:commentRangeEnd w:id="0"/>
      <w:r w:rsidR="00F81DBE">
        <w:rPr>
          <w:rStyle w:val="Kommentaariviide"/>
        </w:rPr>
        <w:commentReference w:id="0"/>
      </w:r>
    </w:p>
    <w:p w14:paraId="3791B99A" w14:textId="60A751AC" w:rsidR="00273457" w:rsidRPr="00EF20F3" w:rsidRDefault="00F81DBE" w:rsidP="00333C5E">
      <w:pPr>
        <w:spacing w:after="0" w:line="240" w:lineRule="auto"/>
        <w:ind w:left="0" w:firstLine="0"/>
        <w:jc w:val="right"/>
        <w:rPr>
          <w:color w:val="auto"/>
          <w:szCs w:val="24"/>
        </w:rPr>
      </w:pPr>
      <w:ins w:id="1" w:author="Maria Sults - JUSTDIGI" w:date="2025-08-11T17:18:00Z" w16du:dateUtc="2025-08-11T14:18:00Z">
        <w:r>
          <w:rPr>
            <w:color w:val="auto"/>
            <w:szCs w:val="24"/>
          </w:rPr>
          <w:t>kuupäev</w:t>
        </w:r>
      </w:ins>
      <w:r w:rsidR="00F25862" w:rsidRPr="2A96D2A7">
        <w:rPr>
          <w:color w:val="auto"/>
          <w:szCs w:val="24"/>
        </w:rPr>
        <w:t xml:space="preserve"> </w:t>
      </w:r>
    </w:p>
    <w:p w14:paraId="6C8A1FB6" w14:textId="68C2CAD7" w:rsidR="00273457" w:rsidRDefault="00273457" w:rsidP="007D5FAC">
      <w:pPr>
        <w:spacing w:after="0" w:line="240" w:lineRule="auto"/>
        <w:ind w:left="0" w:right="0" w:firstLine="0"/>
        <w:jc w:val="center"/>
        <w:rPr>
          <w:b/>
          <w:bCs/>
          <w:color w:val="auto"/>
          <w:szCs w:val="24"/>
        </w:rPr>
      </w:pPr>
    </w:p>
    <w:p w14:paraId="41A84C40" w14:textId="77777777" w:rsidR="00273457" w:rsidRPr="00A008B8" w:rsidRDefault="008C733C" w:rsidP="00333C5E">
      <w:pPr>
        <w:pStyle w:val="Pealkiri1"/>
        <w:spacing w:line="240" w:lineRule="auto"/>
        <w:ind w:left="0"/>
        <w:jc w:val="center"/>
        <w:rPr>
          <w:color w:val="auto"/>
          <w:szCs w:val="32"/>
        </w:rPr>
      </w:pPr>
      <w:r w:rsidRPr="00A008B8">
        <w:rPr>
          <w:color w:val="auto"/>
          <w:szCs w:val="32"/>
        </w:rPr>
        <w:t>Riigieelarve seaduse</w:t>
      </w:r>
      <w:r w:rsidR="00EA55A5" w:rsidRPr="00A008B8">
        <w:rPr>
          <w:color w:val="auto"/>
          <w:szCs w:val="32"/>
        </w:rPr>
        <w:t xml:space="preserve"> muutmise seadus</w:t>
      </w:r>
    </w:p>
    <w:p w14:paraId="7081F915" w14:textId="77777777" w:rsidR="003E0D51" w:rsidRPr="003E0D51" w:rsidRDefault="003E0D51" w:rsidP="2A96D2A7">
      <w:pPr>
        <w:rPr>
          <w:szCs w:val="24"/>
        </w:rPr>
      </w:pPr>
    </w:p>
    <w:p w14:paraId="28AB09D9" w14:textId="579D09A2" w:rsidR="00273457" w:rsidRDefault="00EA55A5" w:rsidP="004B377F">
      <w:pPr>
        <w:pStyle w:val="Pealkiri2"/>
        <w:spacing w:line="240" w:lineRule="auto"/>
        <w:ind w:left="-1"/>
        <w:rPr>
          <w:bCs/>
          <w:color w:val="auto"/>
          <w:szCs w:val="24"/>
        </w:rPr>
      </w:pPr>
      <w:r w:rsidRPr="005B689F">
        <w:rPr>
          <w:color w:val="auto"/>
          <w:szCs w:val="24"/>
        </w:rPr>
        <w:t xml:space="preserve">§ 1. </w:t>
      </w:r>
      <w:r w:rsidR="008C733C" w:rsidRPr="005B689F">
        <w:rPr>
          <w:color w:val="auto"/>
          <w:szCs w:val="24"/>
        </w:rPr>
        <w:t>Riigieelarve</w:t>
      </w:r>
      <w:r w:rsidRPr="005B689F">
        <w:rPr>
          <w:color w:val="auto"/>
          <w:szCs w:val="24"/>
        </w:rPr>
        <w:t xml:space="preserve"> seaduse muutmine</w:t>
      </w:r>
    </w:p>
    <w:p w14:paraId="3A019C55" w14:textId="77777777" w:rsidR="00553427" w:rsidRPr="00553427" w:rsidRDefault="00553427" w:rsidP="00333C5E">
      <w:pPr>
        <w:ind w:left="0" w:right="0"/>
      </w:pPr>
    </w:p>
    <w:p w14:paraId="44A57F7B" w14:textId="0166E00D" w:rsidR="00273457" w:rsidRPr="005B689F" w:rsidRDefault="53EA6961" w:rsidP="00333C5E">
      <w:pPr>
        <w:spacing w:after="0" w:line="240" w:lineRule="auto"/>
        <w:ind w:left="0" w:right="0"/>
        <w:rPr>
          <w:color w:val="auto"/>
          <w:szCs w:val="24"/>
        </w:rPr>
      </w:pPr>
      <w:r w:rsidRPr="005B689F">
        <w:rPr>
          <w:color w:val="auto"/>
          <w:szCs w:val="24"/>
        </w:rPr>
        <w:t>Riigieelarve</w:t>
      </w:r>
      <w:r w:rsidR="5FC13176" w:rsidRPr="005B689F">
        <w:rPr>
          <w:color w:val="auto"/>
          <w:szCs w:val="24"/>
        </w:rPr>
        <w:t xml:space="preserve"> seaduses tehakse järgmised muudatused:</w:t>
      </w:r>
    </w:p>
    <w:p w14:paraId="36A2DFFF" w14:textId="77777777" w:rsidR="001319D9" w:rsidRDefault="001319D9" w:rsidP="00333C5E">
      <w:pPr>
        <w:spacing w:line="240" w:lineRule="auto"/>
        <w:ind w:left="0" w:right="0"/>
        <w:rPr>
          <w:color w:val="auto"/>
          <w:szCs w:val="24"/>
        </w:rPr>
      </w:pPr>
    </w:p>
    <w:p w14:paraId="6C387273" w14:textId="2071FC32" w:rsidR="001319D9" w:rsidRPr="00945950" w:rsidRDefault="004A5F3F" w:rsidP="003D640A">
      <w:pPr>
        <w:spacing w:after="0" w:line="240" w:lineRule="auto"/>
        <w:ind w:left="0" w:right="0" w:hanging="11"/>
        <w:rPr>
          <w:color w:val="auto"/>
          <w:szCs w:val="24"/>
        </w:rPr>
      </w:pPr>
      <w:r w:rsidRPr="00945950">
        <w:rPr>
          <w:b/>
          <w:bCs/>
          <w:color w:val="auto"/>
          <w:szCs w:val="24"/>
        </w:rPr>
        <w:t>1)</w:t>
      </w:r>
      <w:r>
        <w:rPr>
          <w:color w:val="auto"/>
          <w:szCs w:val="24"/>
        </w:rPr>
        <w:t xml:space="preserve"> </w:t>
      </w:r>
      <w:r w:rsidR="001319D9" w:rsidRPr="00945950">
        <w:rPr>
          <w:color w:val="auto"/>
          <w:szCs w:val="24"/>
        </w:rPr>
        <w:t>paragrahvi 3 lõiget 2 täiendatakse teise lausega järgmises sõnastuses:</w:t>
      </w:r>
    </w:p>
    <w:p w14:paraId="05ADB263" w14:textId="764CEB27" w:rsidR="001319D9" w:rsidRDefault="001319D9" w:rsidP="00333C5E">
      <w:pPr>
        <w:spacing w:after="0" w:line="240" w:lineRule="auto"/>
        <w:ind w:left="0" w:right="0" w:firstLine="0"/>
        <w:rPr>
          <w:color w:val="auto"/>
          <w:szCs w:val="24"/>
        </w:rPr>
      </w:pPr>
      <w:r>
        <w:rPr>
          <w:color w:val="auto"/>
          <w:szCs w:val="24"/>
        </w:rPr>
        <w:t xml:space="preserve">„Õigusakti või haldusakti, mille kehtestamise õigus või kohustus käesoleva seaduse kohaselt </w:t>
      </w:r>
      <w:r w:rsidR="00A32D92">
        <w:rPr>
          <w:color w:val="auto"/>
          <w:szCs w:val="24"/>
        </w:rPr>
        <w:t xml:space="preserve">on </w:t>
      </w:r>
      <w:r>
        <w:rPr>
          <w:color w:val="auto"/>
          <w:szCs w:val="24"/>
        </w:rPr>
        <w:t xml:space="preserve">ministril, kehtestab põhiseadusliku institutsiooni juht </w:t>
      </w:r>
      <w:r w:rsidR="004A5F3F">
        <w:rPr>
          <w:color w:val="auto"/>
          <w:szCs w:val="24"/>
        </w:rPr>
        <w:t>tema</w:t>
      </w:r>
      <w:r w:rsidR="00407616">
        <w:rPr>
          <w:color w:val="auto"/>
          <w:szCs w:val="24"/>
        </w:rPr>
        <w:t xml:space="preserve"> institutsioonile omase aktiga, </w:t>
      </w:r>
      <w:r w:rsidR="00484626">
        <w:rPr>
          <w:color w:val="auto"/>
          <w:szCs w:val="24"/>
        </w:rPr>
        <w:t>arvestades põhiseaduslikule institutsioonile</w:t>
      </w:r>
      <w:r w:rsidR="00A144AB">
        <w:rPr>
          <w:color w:val="auto"/>
          <w:szCs w:val="24"/>
        </w:rPr>
        <w:t xml:space="preserve"> ette nähtud erisusi </w:t>
      </w:r>
      <w:r w:rsidR="003C05EC">
        <w:rPr>
          <w:color w:val="auto"/>
          <w:szCs w:val="24"/>
        </w:rPr>
        <w:t xml:space="preserve">ja </w:t>
      </w:r>
      <w:r w:rsidR="00407616">
        <w:rPr>
          <w:color w:val="auto"/>
          <w:szCs w:val="24"/>
        </w:rPr>
        <w:t>kui seaduses ei ole sätestatud teisiti.“;</w:t>
      </w:r>
    </w:p>
    <w:p w14:paraId="51EE735F" w14:textId="77777777" w:rsidR="00407616" w:rsidRDefault="00407616" w:rsidP="00333C5E">
      <w:pPr>
        <w:spacing w:after="0" w:line="240" w:lineRule="auto"/>
        <w:ind w:left="0" w:right="0" w:firstLine="0"/>
        <w:rPr>
          <w:color w:val="auto"/>
          <w:szCs w:val="24"/>
        </w:rPr>
      </w:pPr>
    </w:p>
    <w:p w14:paraId="704F9FA5" w14:textId="0092AB76" w:rsidR="00407616" w:rsidRPr="00BD0934" w:rsidRDefault="001833FD" w:rsidP="00333C5E">
      <w:pPr>
        <w:spacing w:after="0" w:line="240" w:lineRule="auto"/>
        <w:ind w:left="0" w:right="0"/>
        <w:rPr>
          <w:color w:val="auto"/>
          <w:szCs w:val="24"/>
        </w:rPr>
      </w:pPr>
      <w:r w:rsidRPr="00BD0934">
        <w:rPr>
          <w:b/>
          <w:bCs/>
          <w:color w:val="auto"/>
          <w:szCs w:val="24"/>
        </w:rPr>
        <w:t xml:space="preserve">2) </w:t>
      </w:r>
      <w:r w:rsidR="00407616" w:rsidRPr="00BD0934">
        <w:rPr>
          <w:color w:val="auto"/>
          <w:szCs w:val="24"/>
        </w:rPr>
        <w:t>paragrahvi 3 lõiget</w:t>
      </w:r>
      <w:r w:rsidR="0086620A" w:rsidRPr="00BD0934">
        <w:rPr>
          <w:color w:val="auto"/>
          <w:szCs w:val="24"/>
        </w:rPr>
        <w:t xml:space="preserve"> 3 täiendatakse teise lausega järgmises sõnastuses:</w:t>
      </w:r>
    </w:p>
    <w:p w14:paraId="3B2780EC" w14:textId="548BA59F" w:rsidR="0086620A" w:rsidRDefault="0086620A" w:rsidP="00333C5E">
      <w:pPr>
        <w:spacing w:after="0" w:line="240" w:lineRule="auto"/>
        <w:ind w:left="0" w:right="0" w:firstLine="0"/>
        <w:rPr>
          <w:color w:val="auto"/>
          <w:szCs w:val="24"/>
        </w:rPr>
      </w:pPr>
      <w:r>
        <w:rPr>
          <w:color w:val="auto"/>
          <w:szCs w:val="24"/>
        </w:rPr>
        <w:t xml:space="preserve">„Õigusakti või haldusakti, mille kehtestamise kohustus käesoleva seaduse kohaselt </w:t>
      </w:r>
      <w:r w:rsidR="00B37D9A">
        <w:rPr>
          <w:color w:val="auto"/>
          <w:szCs w:val="24"/>
        </w:rPr>
        <w:t xml:space="preserve">on </w:t>
      </w:r>
      <w:r>
        <w:rPr>
          <w:color w:val="auto"/>
          <w:szCs w:val="24"/>
        </w:rPr>
        <w:t>ministril, kehtestab riigisekretär haldusaktiga.“;</w:t>
      </w:r>
    </w:p>
    <w:p w14:paraId="4454B36C" w14:textId="77777777" w:rsidR="008F5B17" w:rsidRDefault="008F5B17" w:rsidP="00333C5E">
      <w:pPr>
        <w:spacing w:line="240" w:lineRule="auto"/>
        <w:ind w:left="0" w:right="0" w:firstLine="0"/>
        <w:rPr>
          <w:color w:val="auto"/>
          <w:szCs w:val="24"/>
        </w:rPr>
      </w:pPr>
    </w:p>
    <w:p w14:paraId="1428878E" w14:textId="33CDEFBB" w:rsidR="0084638D" w:rsidRDefault="0084638D" w:rsidP="0084638D">
      <w:pPr>
        <w:spacing w:after="0" w:line="240" w:lineRule="auto"/>
        <w:ind w:left="0" w:right="0"/>
      </w:pPr>
      <w:r>
        <w:rPr>
          <w:b/>
          <w:bCs/>
        </w:rPr>
        <w:t xml:space="preserve">3) </w:t>
      </w:r>
      <w:r>
        <w:t>paragrahvi 4 lõige 2 muudetakse ja sõnastatakse järgmiselt:</w:t>
      </w:r>
    </w:p>
    <w:p w14:paraId="71E4FFFD" w14:textId="3ED60955" w:rsidR="0084638D" w:rsidRDefault="0084638D" w:rsidP="0084638D">
      <w:pPr>
        <w:spacing w:after="0" w:line="240" w:lineRule="auto"/>
        <w:ind w:left="0" w:right="0"/>
      </w:pPr>
      <w:r>
        <w:t>„</w:t>
      </w:r>
      <w:r w:rsidRPr="004F2F5E">
        <w:t xml:space="preserve">(2) Kui Vabariigi Valitsus ei arvesta </w:t>
      </w:r>
      <w:r w:rsidR="00043754">
        <w:t>e</w:t>
      </w:r>
      <w:r w:rsidRPr="004F2F5E">
        <w:t xml:space="preserve">elarvenõukogu </w:t>
      </w:r>
      <w:r>
        <w:t>arvamusega</w:t>
      </w:r>
      <w:r w:rsidRPr="004F2F5E">
        <w:t xml:space="preserve">, vormistatakse </w:t>
      </w:r>
      <w:r>
        <w:t>selle kohta</w:t>
      </w:r>
      <w:r w:rsidR="00E36140">
        <w:t xml:space="preserve"> </w:t>
      </w:r>
      <w:r w:rsidRPr="004F2F5E">
        <w:t>Vabariigi Valitsuse istungi otsus</w:t>
      </w:r>
      <w:r>
        <w:t xml:space="preserve"> hiljemalt kahe kuu jooksul </w:t>
      </w:r>
      <w:r w:rsidR="008936AA">
        <w:t xml:space="preserve">arvates </w:t>
      </w:r>
      <w:r>
        <w:t>arvamuse esitamisest</w:t>
      </w:r>
      <w:r w:rsidRPr="004F2F5E">
        <w:t>. Otsuse põhjendus avalikustatakse Vabariigi Valitsuse veebilehel</w:t>
      </w:r>
      <w:r>
        <w:t>.“;</w:t>
      </w:r>
    </w:p>
    <w:p w14:paraId="793D8FF5" w14:textId="77777777" w:rsidR="0084638D" w:rsidRDefault="0084638D" w:rsidP="0084638D">
      <w:pPr>
        <w:spacing w:after="0" w:line="240" w:lineRule="auto"/>
        <w:ind w:left="0" w:right="0"/>
      </w:pPr>
    </w:p>
    <w:p w14:paraId="49C89E5E" w14:textId="77777777" w:rsidR="0084638D" w:rsidRDefault="0084638D" w:rsidP="0084638D">
      <w:pPr>
        <w:spacing w:after="0" w:line="240" w:lineRule="auto"/>
        <w:ind w:left="0" w:right="0"/>
      </w:pPr>
      <w:r w:rsidRPr="001B6904">
        <w:rPr>
          <w:b/>
          <w:bCs/>
        </w:rPr>
        <w:t>4)</w:t>
      </w:r>
      <w:r>
        <w:t xml:space="preserve"> paragrahvi 4 lõiget 3 täiendatakse teise lausega järgmises sõnastuses:</w:t>
      </w:r>
    </w:p>
    <w:p w14:paraId="3070596F" w14:textId="77777777" w:rsidR="0084638D" w:rsidRDefault="0084638D" w:rsidP="0084638D">
      <w:pPr>
        <w:spacing w:after="0" w:line="240" w:lineRule="auto"/>
        <w:ind w:left="0" w:right="0"/>
      </w:pPr>
      <w:r>
        <w:t>„Põhjendus avalikustatakse Rahandusministeeriumi veebilehel.“;</w:t>
      </w:r>
    </w:p>
    <w:p w14:paraId="6123D6A2" w14:textId="77777777" w:rsidR="0084638D" w:rsidRDefault="0084638D" w:rsidP="0084638D">
      <w:pPr>
        <w:spacing w:after="0" w:line="240" w:lineRule="auto"/>
        <w:ind w:left="0" w:right="0"/>
      </w:pPr>
    </w:p>
    <w:p w14:paraId="36EDE07D" w14:textId="242AD000" w:rsidR="0084638D" w:rsidRDefault="0084638D" w:rsidP="0084638D">
      <w:pPr>
        <w:spacing w:after="0" w:line="240" w:lineRule="auto"/>
        <w:ind w:left="0" w:right="0"/>
      </w:pPr>
      <w:r>
        <w:rPr>
          <w:b/>
          <w:bCs/>
        </w:rPr>
        <w:t xml:space="preserve">5) </w:t>
      </w:r>
      <w:r>
        <w:t>paragrahvi 4 täiendatakse lõigetega 4</w:t>
      </w:r>
      <w:r w:rsidR="005750C6">
        <w:t>, 5</w:t>
      </w:r>
      <w:r>
        <w:t xml:space="preserve"> ja </w:t>
      </w:r>
      <w:r w:rsidR="005750C6">
        <w:t>6</w:t>
      </w:r>
      <w:r>
        <w:t xml:space="preserve"> järgmises sõnastuses:</w:t>
      </w:r>
    </w:p>
    <w:p w14:paraId="5EC9FADE" w14:textId="77777777" w:rsidR="0084638D" w:rsidRDefault="0084638D" w:rsidP="0084638D">
      <w:pPr>
        <w:spacing w:after="0" w:line="240" w:lineRule="auto"/>
        <w:ind w:left="0" w:right="0"/>
      </w:pPr>
      <w:r>
        <w:t>„(4) E</w:t>
      </w:r>
      <w:r w:rsidRPr="00853D9F">
        <w:t>elarvenõukogul on õigus saada ministeeriumi</w:t>
      </w:r>
      <w:r>
        <w:t>d</w:t>
      </w:r>
      <w:r w:rsidRPr="00853D9F">
        <w:t xml:space="preserve">elt ja </w:t>
      </w:r>
      <w:r>
        <w:t xml:space="preserve">teistelt </w:t>
      </w:r>
      <w:r w:rsidRPr="00853D9F">
        <w:t xml:space="preserve">valitsussektorisse kuuluvatelt </w:t>
      </w:r>
      <w:r>
        <w:t xml:space="preserve">üksustelt </w:t>
      </w:r>
      <w:r w:rsidRPr="00853D9F">
        <w:t>oma ülesannete täitmiseks vajalikke andmeid</w:t>
      </w:r>
      <w:r>
        <w:t>.</w:t>
      </w:r>
    </w:p>
    <w:p w14:paraId="3873D25C" w14:textId="6923AE9D" w:rsidR="7C96259F" w:rsidRDefault="7C96259F" w:rsidP="7C96259F">
      <w:pPr>
        <w:spacing w:after="0" w:line="240" w:lineRule="auto"/>
        <w:ind w:left="0" w:right="0"/>
      </w:pPr>
    </w:p>
    <w:p w14:paraId="05AA003A" w14:textId="197A54DD" w:rsidR="0084638D" w:rsidRDefault="0084638D" w:rsidP="0084638D">
      <w:r>
        <w:t xml:space="preserve">(5) Eelarvenõukogu avalikustab oma arvamused </w:t>
      </w:r>
      <w:r w:rsidR="00793A6C">
        <w:t>e</w:t>
      </w:r>
      <w:r>
        <w:t xml:space="preserve">elarvenõukogu veebilehel. Eelarvenõukogul on õigus avaldada oma hinnangute ja arvamuste koostamise aluseks olevad metoodikad ja andmed ning esitleda </w:t>
      </w:r>
      <w:r w:rsidR="00EF2DB4">
        <w:t xml:space="preserve">neid </w:t>
      </w:r>
      <w:r>
        <w:t>arvamusi Riigikogu rahanduskomisjonile selle taotlusel.</w:t>
      </w:r>
    </w:p>
    <w:p w14:paraId="24F389BA" w14:textId="77777777" w:rsidR="00BB322E" w:rsidRPr="00EE30DE" w:rsidRDefault="00BB322E" w:rsidP="0084638D"/>
    <w:p w14:paraId="7E01609E" w14:textId="1719144A" w:rsidR="0084638D" w:rsidRDefault="005750C6" w:rsidP="0084638D">
      <w:pPr>
        <w:spacing w:after="0" w:line="240" w:lineRule="auto"/>
        <w:ind w:left="0" w:right="0"/>
      </w:pPr>
      <w:r w:rsidDel="005750C6">
        <w:t xml:space="preserve"> </w:t>
      </w:r>
      <w:r w:rsidR="0084638D">
        <w:t>(6) Eelarvenõukogu tegevust hindab Eesti Panga nõukogu nimetatud sõltumatu väline hindaja</w:t>
      </w:r>
      <w:r w:rsidR="008F362E">
        <w:t xml:space="preserve"> vähemalt kord nelja aasta jooksul või Riigikogu rahanduskomisjoni taotlusel</w:t>
      </w:r>
      <w:r w:rsidR="0084638D">
        <w:t xml:space="preserve">. Hinnang esitatakse Eesti Panga nõukogule, </w:t>
      </w:r>
      <w:r w:rsidR="008F362E">
        <w:t xml:space="preserve">seda </w:t>
      </w:r>
      <w:r w:rsidR="0084638D">
        <w:t xml:space="preserve">tutvustatakse rahandusministrile ja Riigikogu rahanduskomisjonile ning avalikustatakse </w:t>
      </w:r>
      <w:r w:rsidR="008F362E">
        <w:t>e</w:t>
      </w:r>
      <w:r w:rsidR="0084638D">
        <w:t>elarvenõukogu veebilehel.“;</w:t>
      </w:r>
    </w:p>
    <w:p w14:paraId="15E49B3E" w14:textId="77777777" w:rsidR="0084638D" w:rsidRDefault="0084638D" w:rsidP="0084638D">
      <w:pPr>
        <w:spacing w:after="0" w:line="240" w:lineRule="auto"/>
        <w:ind w:left="0" w:right="0"/>
      </w:pPr>
    </w:p>
    <w:p w14:paraId="7E244727" w14:textId="3B186774" w:rsidR="0084638D" w:rsidRDefault="005750C6" w:rsidP="0084638D">
      <w:pPr>
        <w:spacing w:after="0" w:line="240" w:lineRule="auto"/>
        <w:ind w:left="0" w:right="0"/>
      </w:pPr>
      <w:r>
        <w:rPr>
          <w:b/>
          <w:bCs/>
        </w:rPr>
        <w:t>6</w:t>
      </w:r>
      <w:r w:rsidR="0084638D" w:rsidRPr="00690389">
        <w:rPr>
          <w:b/>
          <w:bCs/>
        </w:rPr>
        <w:t>)</w:t>
      </w:r>
      <w:r w:rsidR="0084638D">
        <w:t xml:space="preserve"> paragrahvi 4</w:t>
      </w:r>
      <w:r w:rsidR="0084638D" w:rsidRPr="00690389">
        <w:rPr>
          <w:vertAlign w:val="superscript"/>
        </w:rPr>
        <w:t>1</w:t>
      </w:r>
      <w:r w:rsidR="0084638D">
        <w:t xml:space="preserve"> tekst muudetakse ja sõnastatakse järgmiselt: </w:t>
      </w:r>
    </w:p>
    <w:p w14:paraId="50CA94C2" w14:textId="2DB566CF" w:rsidR="0084638D" w:rsidRDefault="0084638D" w:rsidP="0084638D">
      <w:pPr>
        <w:spacing w:after="0" w:line="240" w:lineRule="auto"/>
        <w:ind w:left="0" w:right="0"/>
      </w:pPr>
      <w:r>
        <w:t>„</w:t>
      </w:r>
      <w:r w:rsidRPr="003A7B0A">
        <w:t xml:space="preserve">Rahandusministeeriumil on õigus saada ministeeriumidelt </w:t>
      </w:r>
      <w:r>
        <w:t>ja</w:t>
      </w:r>
      <w:r w:rsidRPr="003A7B0A">
        <w:t xml:space="preserve"> teistelt valitsussektorisse kuuluvatelt üksustelt</w:t>
      </w:r>
      <w:r w:rsidRPr="00C635EA">
        <w:t xml:space="preserve"> </w:t>
      </w:r>
      <w:r w:rsidRPr="003A7B0A">
        <w:t xml:space="preserve">vajalikke andmeid eelarvestrateegia, riigieelarve eelnõu ja prognooside </w:t>
      </w:r>
      <w:r>
        <w:t>ning riikliku keskpika eelarve- ja struktuurikava</w:t>
      </w:r>
      <w:r w:rsidR="00C360E7">
        <w:t xml:space="preserve"> </w:t>
      </w:r>
      <w:r w:rsidR="00C360E7" w:rsidRPr="0019784E">
        <w:t xml:space="preserve"> (edaspidi </w:t>
      </w:r>
      <w:r w:rsidR="00C360E7" w:rsidRPr="00EE73CE">
        <w:rPr>
          <w:i/>
        </w:rPr>
        <w:t>eelarve- ja struktuurikava</w:t>
      </w:r>
      <w:r w:rsidR="00C360E7" w:rsidRPr="0019784E">
        <w:t>)</w:t>
      </w:r>
      <w:r>
        <w:t xml:space="preserve"> ning selle iga-aastase eduaruande </w:t>
      </w:r>
      <w:r w:rsidRPr="003A7B0A">
        <w:t>koostamiseks.</w:t>
      </w:r>
      <w:r>
        <w:t>“;</w:t>
      </w:r>
    </w:p>
    <w:p w14:paraId="06B9BE68" w14:textId="77777777" w:rsidR="0084638D" w:rsidRDefault="0084638D" w:rsidP="0084638D">
      <w:pPr>
        <w:spacing w:after="0" w:line="240" w:lineRule="auto"/>
        <w:ind w:left="0" w:right="0"/>
      </w:pPr>
    </w:p>
    <w:p w14:paraId="1ECA4CC9" w14:textId="7F06F63A" w:rsidR="0084638D" w:rsidRDefault="005750C6" w:rsidP="0084638D">
      <w:pPr>
        <w:spacing w:after="0" w:line="240" w:lineRule="auto"/>
        <w:ind w:left="0" w:right="0"/>
      </w:pPr>
      <w:r>
        <w:rPr>
          <w:b/>
          <w:bCs/>
        </w:rPr>
        <w:t>7</w:t>
      </w:r>
      <w:r w:rsidR="0084638D" w:rsidRPr="0054702C">
        <w:rPr>
          <w:b/>
          <w:bCs/>
        </w:rPr>
        <w:t>)</w:t>
      </w:r>
      <w:r w:rsidR="0084638D">
        <w:t xml:space="preserve"> paragrahvi 5 pealkiri muudetakse ja sõnastatakse järgmiselt:</w:t>
      </w:r>
    </w:p>
    <w:p w14:paraId="51F08CEA" w14:textId="77777777" w:rsidR="0084638D" w:rsidRDefault="0084638D" w:rsidP="0084638D">
      <w:pPr>
        <w:spacing w:after="0" w:line="240" w:lineRule="auto"/>
        <w:ind w:left="0" w:right="0"/>
      </w:pPr>
      <w:r>
        <w:t>„</w:t>
      </w:r>
      <w:r w:rsidRPr="0054702C">
        <w:rPr>
          <w:b/>
          <w:bCs/>
        </w:rPr>
        <w:t>§ 5. Eelarvepositsioon, netokulud ja eelarvepoliitiline eesmärk</w:t>
      </w:r>
      <w:r w:rsidRPr="006D1503">
        <w:t>“</w:t>
      </w:r>
      <w:r w:rsidRPr="0054702C">
        <w:t>;</w:t>
      </w:r>
    </w:p>
    <w:p w14:paraId="145ADB4E" w14:textId="77777777" w:rsidR="0084638D" w:rsidRDefault="0084638D" w:rsidP="0084638D">
      <w:pPr>
        <w:spacing w:after="0" w:line="240" w:lineRule="auto"/>
        <w:ind w:left="0" w:right="0"/>
        <w:rPr>
          <w:b/>
          <w:bCs/>
        </w:rPr>
      </w:pPr>
    </w:p>
    <w:p w14:paraId="7C9C0132" w14:textId="711826D3" w:rsidR="0084638D" w:rsidRPr="00690389" w:rsidRDefault="005750C6" w:rsidP="0084638D">
      <w:pPr>
        <w:spacing w:after="0" w:line="240" w:lineRule="auto"/>
        <w:ind w:left="0" w:right="0"/>
      </w:pPr>
      <w:r>
        <w:rPr>
          <w:b/>
          <w:bCs/>
        </w:rPr>
        <w:t>8</w:t>
      </w:r>
      <w:r w:rsidR="0084638D">
        <w:rPr>
          <w:b/>
          <w:bCs/>
        </w:rPr>
        <w:t xml:space="preserve">) </w:t>
      </w:r>
      <w:r w:rsidR="0084638D">
        <w:t>paragrahvi 5 täiendatakse lõikega 2</w:t>
      </w:r>
      <w:r w:rsidR="0084638D" w:rsidRPr="00690389">
        <w:rPr>
          <w:vertAlign w:val="superscript"/>
        </w:rPr>
        <w:t>1</w:t>
      </w:r>
      <w:r w:rsidR="0084638D">
        <w:t xml:space="preserve"> järgmises sõnastuses: </w:t>
      </w:r>
    </w:p>
    <w:p w14:paraId="07E6CE68" w14:textId="77777777" w:rsidR="0084638D" w:rsidRDefault="0084638D" w:rsidP="0084638D">
      <w:pPr>
        <w:spacing w:after="0" w:line="240" w:lineRule="auto"/>
        <w:ind w:left="0" w:right="0"/>
        <w:rPr>
          <w:i/>
          <w:iCs/>
        </w:rPr>
      </w:pPr>
      <w:r>
        <w:lastRenderedPageBreak/>
        <w:t>„</w:t>
      </w:r>
      <w:r w:rsidRPr="00690389">
        <w:t>(</w:t>
      </w:r>
      <w:r>
        <w:t>2</w:t>
      </w:r>
      <w:r w:rsidRPr="00690389">
        <w:rPr>
          <w:vertAlign w:val="superscript"/>
        </w:rPr>
        <w:t>1</w:t>
      </w:r>
      <w:r w:rsidRPr="00690389">
        <w:t xml:space="preserve">) </w:t>
      </w:r>
      <w:r>
        <w:t xml:space="preserve">Valitsussektori netokulud on </w:t>
      </w:r>
      <w:r w:rsidRPr="008D05A0">
        <w:t xml:space="preserve">valitsemissektori kulud, millest on maha arvatud intressikulud, kaalutlusõigusel põhinevad tulumeetmed, </w:t>
      </w:r>
      <w:r>
        <w:t>Euroopa L</w:t>
      </w:r>
      <w:r w:rsidRPr="008D05A0">
        <w:t xml:space="preserve">iidu programmidega seotud kulud, mis kaetakse täielikult </w:t>
      </w:r>
      <w:r>
        <w:t>Euroopa L</w:t>
      </w:r>
      <w:r w:rsidRPr="008D05A0">
        <w:t xml:space="preserve">iidu vahenditest saadava tuluga, riikide kulud </w:t>
      </w:r>
      <w:r>
        <w:t>Euroopa L</w:t>
      </w:r>
      <w:r w:rsidRPr="008D05A0">
        <w:t>iidu rahastatavate programmide kaasrahastamiseks, töötuskindlustushüvitiste kulude tsüklilised elemendid ning ühekordsed ja muud ajutised meetmed</w:t>
      </w:r>
      <w:r w:rsidRPr="00540A66">
        <w:t>.“</w:t>
      </w:r>
      <w:r w:rsidRPr="00CA7CD2">
        <w:t>;</w:t>
      </w:r>
    </w:p>
    <w:p w14:paraId="3C892D58" w14:textId="77777777" w:rsidR="0084638D" w:rsidRDefault="0084638D" w:rsidP="0084638D">
      <w:pPr>
        <w:spacing w:after="0" w:line="240" w:lineRule="auto"/>
        <w:ind w:left="0" w:right="0"/>
      </w:pPr>
    </w:p>
    <w:p w14:paraId="759D6055" w14:textId="2B93A806" w:rsidR="0084638D" w:rsidRDefault="005750C6" w:rsidP="0084638D">
      <w:pPr>
        <w:spacing w:after="0" w:line="240" w:lineRule="auto"/>
        <w:ind w:left="0" w:right="0"/>
      </w:pPr>
      <w:r>
        <w:rPr>
          <w:b/>
          <w:bCs/>
        </w:rPr>
        <w:t>9</w:t>
      </w:r>
      <w:r w:rsidR="0084638D" w:rsidRPr="00690389">
        <w:rPr>
          <w:b/>
          <w:bCs/>
        </w:rPr>
        <w:t>)</w:t>
      </w:r>
      <w:r w:rsidR="0084638D">
        <w:t xml:space="preserve"> paragrahvi 5 lõige 3 muudetakse ja sõnastatakse järgmiselt:</w:t>
      </w:r>
    </w:p>
    <w:p w14:paraId="31859524" w14:textId="2C464694" w:rsidR="0084638D" w:rsidRDefault="0084638D" w:rsidP="0084638D">
      <w:pPr>
        <w:spacing w:after="0" w:line="240" w:lineRule="auto"/>
        <w:ind w:left="0" w:right="0"/>
      </w:pPr>
      <w:r>
        <w:t xml:space="preserve">„(3) Valitsussektori eelarvepoliitiline eesmärk määratakse käesolevas seaduses sätestatu ning Euroopa </w:t>
      </w:r>
      <w:r w:rsidR="004F2DDA" w:rsidRPr="004F2DDA">
        <w:t>Parlamendi ja nõukogu määruse (EL) 2024/</w:t>
      </w:r>
      <w:r w:rsidR="004F2DDA" w:rsidRPr="00E007C0">
        <w:t>1263</w:t>
      </w:r>
      <w:r w:rsidR="00F573A5">
        <w:rPr>
          <w:rFonts w:ascii="Roboto" w:hAnsi="Roboto"/>
          <w:color w:val="333333"/>
          <w:sz w:val="21"/>
          <w:szCs w:val="21"/>
          <w:shd w:val="clear" w:color="auto" w:fill="FFFFFF"/>
        </w:rPr>
        <w:t xml:space="preserve"> </w:t>
      </w:r>
      <w:r w:rsidR="00E007C0" w:rsidRPr="0018629F">
        <w:t>majanduspoliitika tulemusliku koordineerimise ja mitmepoolse eelarvejärelevalve kohta ning millega tunnistatakse kehtetuks nõukogu määrus (EÜ) nr 1466/97</w:t>
      </w:r>
      <w:r w:rsidR="00E007C0">
        <w:t xml:space="preserve"> (</w:t>
      </w:r>
      <w:r w:rsidR="0097562D">
        <w:t xml:space="preserve">ELT L, </w:t>
      </w:r>
      <w:r w:rsidR="007904E6">
        <w:t>2024/1263, 30.04.2024)</w:t>
      </w:r>
      <w:r w:rsidR="00ED2E1A">
        <w:t xml:space="preserve"> </w:t>
      </w:r>
      <w:r w:rsidR="00CE7BAE">
        <w:t>alusel</w:t>
      </w:r>
      <w:r>
        <w:t>.“;</w:t>
      </w:r>
    </w:p>
    <w:p w14:paraId="6CB74E15" w14:textId="77777777" w:rsidR="0084638D" w:rsidRDefault="0084638D" w:rsidP="0084638D">
      <w:pPr>
        <w:spacing w:after="0" w:line="240" w:lineRule="auto"/>
        <w:ind w:left="0" w:right="0"/>
      </w:pPr>
    </w:p>
    <w:p w14:paraId="4F3B6AD2" w14:textId="3AB99640" w:rsidR="0084638D" w:rsidRDefault="0084638D" w:rsidP="0084638D">
      <w:pPr>
        <w:spacing w:after="0" w:line="240" w:lineRule="auto"/>
        <w:ind w:left="0" w:right="0"/>
      </w:pPr>
      <w:r>
        <w:rPr>
          <w:b/>
          <w:bCs/>
        </w:rPr>
        <w:t>1</w:t>
      </w:r>
      <w:r w:rsidR="005750C6">
        <w:rPr>
          <w:b/>
          <w:bCs/>
        </w:rPr>
        <w:t>0</w:t>
      </w:r>
      <w:r w:rsidRPr="00472048">
        <w:rPr>
          <w:b/>
          <w:bCs/>
        </w:rPr>
        <w:t>)</w:t>
      </w:r>
      <w:r>
        <w:t xml:space="preserve"> paragrahvi 5 täiendatakse lõikega 4 järgmises sõnastuses:</w:t>
      </w:r>
    </w:p>
    <w:p w14:paraId="357DE969" w14:textId="0A97161B" w:rsidR="0084638D" w:rsidRPr="00822D07" w:rsidRDefault="0084638D" w:rsidP="0084638D">
      <w:pPr>
        <w:spacing w:after="0" w:line="240" w:lineRule="auto"/>
        <w:ind w:left="0" w:right="0"/>
      </w:pPr>
      <w:r w:rsidRPr="00822D07">
        <w:t xml:space="preserve">„(4) </w:t>
      </w:r>
      <w:r w:rsidRPr="0046277A">
        <w:t xml:space="preserve">Euroopa Liidu eelarveraamistikuna </w:t>
      </w:r>
      <w:r w:rsidR="0065328F">
        <w:t xml:space="preserve">mõistetakse käesolevas seaduses </w:t>
      </w:r>
      <w:r w:rsidRPr="0046277A">
        <w:t>Euroopa Liidu toimimise lepingu artiklitel 121</w:t>
      </w:r>
      <w:r>
        <w:t>, 126</w:t>
      </w:r>
      <w:r w:rsidRPr="0046277A">
        <w:t xml:space="preserve"> ja 1</w:t>
      </w:r>
      <w:r>
        <w:t>3</w:t>
      </w:r>
      <w:r w:rsidRPr="0046277A">
        <w:t>6</w:t>
      </w:r>
      <w:r>
        <w:t xml:space="preserve"> ning selle lepingu lisaprotokollil nr 12</w:t>
      </w:r>
      <w:r w:rsidRPr="0046277A">
        <w:t xml:space="preserve"> põhinevat liikmesriikide eelarvepoliitika koordineerimise süsteemi</w:t>
      </w:r>
      <w:r>
        <w:t xml:space="preserve"> ja põhimõtteid, mis on kehtestatud </w:t>
      </w:r>
      <w:r w:rsidRPr="0046277A">
        <w:t>Euroopa Parlamendi ja nõukogu määrus</w:t>
      </w:r>
      <w:r>
        <w:t>e</w:t>
      </w:r>
      <w:r w:rsidR="00A044D1">
        <w:t>s</w:t>
      </w:r>
      <w:r w:rsidRPr="0046277A">
        <w:t xml:space="preserve"> (EL) 2024/1263</w:t>
      </w:r>
      <w:r w:rsidR="00EA6D18">
        <w:t xml:space="preserve"> </w:t>
      </w:r>
      <w:r w:rsidR="0057459D">
        <w:t xml:space="preserve">ning </w:t>
      </w:r>
      <w:r w:rsidR="00C719A5">
        <w:t xml:space="preserve">nõukogu määruses </w:t>
      </w:r>
      <w:r w:rsidR="00A42601">
        <w:t xml:space="preserve">(EÜ) </w:t>
      </w:r>
      <w:r w:rsidR="004F4A88">
        <w:t>nr</w:t>
      </w:r>
      <w:r w:rsidR="009D4A3E">
        <w:t> </w:t>
      </w:r>
      <w:r w:rsidR="00A42601">
        <w:t xml:space="preserve">1467/97 </w:t>
      </w:r>
      <w:r w:rsidR="009935EF" w:rsidRPr="009935EF">
        <w:t>ülemäärase eelarvepuudujäägi menetluse rakendamise kiirendamise ja selgitamise kohta (EÜT L 209, 02.08.1997, lk 6–11</w:t>
      </w:r>
      <w:r w:rsidRPr="0046277A">
        <w:t>)</w:t>
      </w:r>
      <w:r w:rsidRPr="00822D07">
        <w:t>.“;</w:t>
      </w:r>
    </w:p>
    <w:p w14:paraId="3A7022EF" w14:textId="77777777" w:rsidR="0084638D" w:rsidRDefault="0084638D" w:rsidP="0084638D">
      <w:pPr>
        <w:spacing w:after="0" w:line="240" w:lineRule="auto"/>
        <w:ind w:left="0" w:right="0"/>
      </w:pPr>
    </w:p>
    <w:p w14:paraId="7AF8F0BB" w14:textId="4C5CA86C" w:rsidR="0084638D" w:rsidRDefault="0084638D" w:rsidP="0084638D">
      <w:pPr>
        <w:spacing w:after="0" w:line="240" w:lineRule="auto"/>
        <w:ind w:left="0" w:right="0"/>
      </w:pPr>
      <w:r>
        <w:rPr>
          <w:b/>
          <w:bCs/>
        </w:rPr>
        <w:t>1</w:t>
      </w:r>
      <w:r w:rsidR="005750C6">
        <w:rPr>
          <w:b/>
          <w:bCs/>
        </w:rPr>
        <w:t>1</w:t>
      </w:r>
      <w:r w:rsidRPr="00E7765F">
        <w:rPr>
          <w:b/>
          <w:bCs/>
        </w:rPr>
        <w:t xml:space="preserve">) </w:t>
      </w:r>
      <w:r w:rsidRPr="00E7765F">
        <w:t xml:space="preserve">seadust täiendatakse §-ga </w:t>
      </w:r>
      <w:r>
        <w:t>5</w:t>
      </w:r>
      <w:r w:rsidRPr="00E7765F">
        <w:rPr>
          <w:vertAlign w:val="superscript"/>
        </w:rPr>
        <w:t>1</w:t>
      </w:r>
      <w:r w:rsidRPr="00E7765F">
        <w:t xml:space="preserve"> järgmises sõnastuses:</w:t>
      </w:r>
    </w:p>
    <w:p w14:paraId="3B3821D5" w14:textId="7232F592" w:rsidR="0084638D" w:rsidRPr="00690389" w:rsidRDefault="0084638D" w:rsidP="0084638D">
      <w:pPr>
        <w:spacing w:after="0" w:line="240" w:lineRule="auto"/>
        <w:ind w:left="0" w:right="0"/>
        <w:rPr>
          <w:b/>
          <w:bCs/>
        </w:rPr>
      </w:pPr>
      <w:r w:rsidRPr="000B7561">
        <w:t>„</w:t>
      </w:r>
      <w:r w:rsidRPr="00690389">
        <w:rPr>
          <w:b/>
          <w:bCs/>
        </w:rPr>
        <w:t xml:space="preserve">§ </w:t>
      </w:r>
      <w:r>
        <w:rPr>
          <w:b/>
          <w:bCs/>
        </w:rPr>
        <w:t>5</w:t>
      </w:r>
      <w:r w:rsidRPr="00E7765F">
        <w:rPr>
          <w:b/>
          <w:bCs/>
          <w:vertAlign w:val="superscript"/>
        </w:rPr>
        <w:t>1</w:t>
      </w:r>
      <w:r w:rsidRPr="00690389">
        <w:rPr>
          <w:b/>
          <w:bCs/>
        </w:rPr>
        <w:t>.</w:t>
      </w:r>
      <w:r>
        <w:rPr>
          <w:b/>
          <w:bCs/>
        </w:rPr>
        <w:t xml:space="preserve"> </w:t>
      </w:r>
      <w:r w:rsidR="004D54B2">
        <w:rPr>
          <w:b/>
          <w:bCs/>
        </w:rPr>
        <w:t>Eelarvepoliitika piirmäärad</w:t>
      </w:r>
    </w:p>
    <w:p w14:paraId="7376B16E" w14:textId="77777777" w:rsidR="0084638D" w:rsidRDefault="0084638D" w:rsidP="0084638D">
      <w:pPr>
        <w:spacing w:after="0" w:line="240" w:lineRule="auto"/>
        <w:ind w:left="0" w:right="0"/>
        <w:rPr>
          <w:highlight w:val="yellow"/>
        </w:rPr>
      </w:pPr>
    </w:p>
    <w:p w14:paraId="7FDE0948" w14:textId="6137B1D2" w:rsidR="004C46C4" w:rsidRDefault="004C46C4" w:rsidP="004C46C4">
      <w:r w:rsidRPr="000241A4">
        <w:t xml:space="preserve">(1) Riigieelarve </w:t>
      </w:r>
      <w:r>
        <w:t xml:space="preserve">ja eelarvestrateegia </w:t>
      </w:r>
      <w:r w:rsidRPr="000241A4">
        <w:t>tuleb koostada nii, et valitsussektori eelarvepositsioon</w:t>
      </w:r>
      <w:r>
        <w:t xml:space="preserve"> ja võlakoormus </w:t>
      </w:r>
      <w:r w:rsidRPr="00690389">
        <w:t xml:space="preserve">on </w:t>
      </w:r>
      <w:r w:rsidRPr="002F17EE">
        <w:t>käesoleva seaduse §-s 15 nimetatud riigi rahandusprognoosi arvestades</w:t>
      </w:r>
      <w:r w:rsidRPr="00690389">
        <w:t xml:space="preserve"> kooskõlas </w:t>
      </w:r>
      <w:r w:rsidDel="00A86C64">
        <w:t xml:space="preserve">Euroopa Liidu </w:t>
      </w:r>
      <w:r>
        <w:t xml:space="preserve">toimimise lepingu lisaprotokolliga nr 12 ning </w:t>
      </w:r>
      <w:r w:rsidRPr="0046277A">
        <w:t>Euroopa Parlamendi ja nõukogu määrus</w:t>
      </w:r>
      <w:r>
        <w:t>e</w:t>
      </w:r>
      <w:r w:rsidRPr="0046277A">
        <w:t xml:space="preserve"> (EL) 2024/1263</w:t>
      </w:r>
      <w:r>
        <w:t xml:space="preserve"> </w:t>
      </w:r>
      <w:r w:rsidRPr="00690389">
        <w:t xml:space="preserve">nõuetega ning valitsussektori iga-aastane netokulude kasv on kooskõlas </w:t>
      </w:r>
      <w:r w:rsidRPr="002F17EE">
        <w:t>käesoleva seaduse § 20</w:t>
      </w:r>
      <w:r w:rsidRPr="002F17EE">
        <w:rPr>
          <w:vertAlign w:val="superscript"/>
        </w:rPr>
        <w:t>1</w:t>
      </w:r>
      <w:r w:rsidRPr="002F17EE">
        <w:t xml:space="preserve"> alusel koostatud kehtiva riikliku eelarve- ja struktuurikavaga.</w:t>
      </w:r>
    </w:p>
    <w:p w14:paraId="2DA1BB7C" w14:textId="77777777" w:rsidR="0084638D" w:rsidRDefault="0084638D" w:rsidP="0084638D">
      <w:pPr>
        <w:spacing w:after="0" w:line="240" w:lineRule="auto"/>
        <w:ind w:left="0" w:right="0"/>
      </w:pPr>
    </w:p>
    <w:p w14:paraId="30A25904" w14:textId="03407A83" w:rsidR="0084638D" w:rsidRPr="00690389" w:rsidRDefault="0084638D" w:rsidP="0084638D">
      <w:pPr>
        <w:spacing w:after="0" w:line="240" w:lineRule="auto"/>
        <w:ind w:left="0" w:right="0"/>
      </w:pPr>
      <w:r w:rsidRPr="00690389">
        <w:t>(</w:t>
      </w:r>
      <w:r>
        <w:t>2</w:t>
      </w:r>
      <w:r w:rsidRPr="00690389">
        <w:t xml:space="preserve">) </w:t>
      </w:r>
      <w:r w:rsidR="00AB4C87">
        <w:t xml:space="preserve">Riigieelarve ja eelarvestrateegia </w:t>
      </w:r>
      <w:r w:rsidRPr="009F438F">
        <w:t xml:space="preserve">koostatakse nii, et valitsussektori struktuurne puudujääk ei ületa </w:t>
      </w:r>
      <w:r w:rsidR="00E76232">
        <w:t>üht</w:t>
      </w:r>
      <w:r>
        <w:t xml:space="preserve"> </w:t>
      </w:r>
      <w:r w:rsidRPr="009F438F">
        <w:t>protsen</w:t>
      </w:r>
      <w:r>
        <w:t>ti</w:t>
      </w:r>
      <w:r w:rsidRPr="009F438F">
        <w:t xml:space="preserve"> sisemajanduse koguproduktist jooksevhindades</w:t>
      </w:r>
      <w:r w:rsidR="003423B0">
        <w:t xml:space="preserve"> ühelgi aastal</w:t>
      </w:r>
      <w:r w:rsidRPr="009F438F">
        <w:t>, arvestades käesoleva seaduse § 15 alusel koostatud riigi rahandusprognoosi</w:t>
      </w:r>
      <w:r w:rsidRPr="00690389">
        <w:t>.</w:t>
      </w:r>
    </w:p>
    <w:p w14:paraId="5F3DC78B" w14:textId="77777777" w:rsidR="0084638D" w:rsidRDefault="0084638D" w:rsidP="0084638D">
      <w:pPr>
        <w:spacing w:after="0" w:line="240" w:lineRule="auto"/>
        <w:ind w:left="0" w:right="0"/>
      </w:pPr>
    </w:p>
    <w:p w14:paraId="62FA6937" w14:textId="65864AB6" w:rsidR="0084638D" w:rsidRPr="00690389" w:rsidRDefault="0084638D" w:rsidP="0084638D">
      <w:pPr>
        <w:spacing w:after="0" w:line="240" w:lineRule="auto"/>
        <w:ind w:left="0" w:right="0"/>
      </w:pPr>
      <w:r w:rsidRPr="00690389">
        <w:t>(</w:t>
      </w:r>
      <w:r>
        <w:t>3</w:t>
      </w:r>
      <w:r w:rsidRPr="00690389">
        <w:t xml:space="preserve">) </w:t>
      </w:r>
      <w:r w:rsidRPr="00B57BA2">
        <w:t xml:space="preserve">Kui riigivõla suhe sisemajanduse koguprodukti on alla 30 protsendi ja riigi rahanduse pikaajalise jätkusuutlikkusega seotud riskid on väikesed, võib </w:t>
      </w:r>
      <w:r w:rsidR="00DB7E00">
        <w:t>käesoleva paragrahvi</w:t>
      </w:r>
      <w:r w:rsidRPr="00B57BA2">
        <w:t xml:space="preserve"> lõikes 2 nimetatud struktuurne puudujääk ulatuda kuni 1,5 protsendini sisemajanduse koguproduktist jooksevhindades</w:t>
      </w:r>
      <w:r w:rsidRPr="00690389">
        <w:t>.</w:t>
      </w:r>
      <w:r>
        <w:t>“;</w:t>
      </w:r>
    </w:p>
    <w:p w14:paraId="3BA359D1" w14:textId="77777777" w:rsidR="0084638D" w:rsidRDefault="0084638D" w:rsidP="0084638D">
      <w:pPr>
        <w:spacing w:after="0" w:line="240" w:lineRule="auto"/>
        <w:ind w:left="0" w:right="0"/>
      </w:pPr>
    </w:p>
    <w:p w14:paraId="04B983EA" w14:textId="62A5C1AC" w:rsidR="0084638D" w:rsidRPr="00690389" w:rsidRDefault="0084638D" w:rsidP="0084638D">
      <w:pPr>
        <w:spacing w:after="0" w:line="240" w:lineRule="auto"/>
        <w:ind w:left="0" w:right="0"/>
      </w:pPr>
      <w:r>
        <w:rPr>
          <w:b/>
          <w:bCs/>
        </w:rPr>
        <w:t>1</w:t>
      </w:r>
      <w:r w:rsidR="00011D18">
        <w:rPr>
          <w:b/>
          <w:bCs/>
        </w:rPr>
        <w:t>2</w:t>
      </w:r>
      <w:r w:rsidRPr="00E7765F">
        <w:rPr>
          <w:b/>
          <w:bCs/>
        </w:rPr>
        <w:t>)</w:t>
      </w:r>
      <w:r>
        <w:t xml:space="preserve"> paragrahvi 6 </w:t>
      </w:r>
      <w:r w:rsidR="00C774A9">
        <w:t>pealkiri muudetakse ja sõnastatakse järgmiselt</w:t>
      </w:r>
      <w:r>
        <w:t>:</w:t>
      </w:r>
    </w:p>
    <w:p w14:paraId="5C066B71" w14:textId="57EFA003" w:rsidR="0084638D" w:rsidRDefault="0084638D" w:rsidP="0084638D">
      <w:pPr>
        <w:spacing w:after="0" w:line="240" w:lineRule="auto"/>
        <w:ind w:left="0" w:right="0"/>
      </w:pPr>
      <w:r w:rsidRPr="00E7765F">
        <w:t>„</w:t>
      </w:r>
      <w:r w:rsidR="00B93CED" w:rsidRPr="000241A4">
        <w:rPr>
          <w:b/>
          <w:bCs/>
        </w:rPr>
        <w:t>§ 6. </w:t>
      </w:r>
      <w:bookmarkStart w:id="2" w:name="para6"/>
      <w:r w:rsidR="00B93CED" w:rsidRPr="000241A4">
        <w:rPr>
          <w:b/>
          <w:bCs/>
        </w:rPr>
        <w:t>  </w:t>
      </w:r>
      <w:bookmarkEnd w:id="2"/>
      <w:r w:rsidR="00B93CED" w:rsidRPr="000241A4">
        <w:rPr>
          <w:b/>
          <w:bCs/>
        </w:rPr>
        <w:t>Eelarvepositsiooni reeglid</w:t>
      </w:r>
      <w:r w:rsidR="00B93CED">
        <w:rPr>
          <w:b/>
          <w:bCs/>
        </w:rPr>
        <w:t xml:space="preserve"> keskvalitsuse juriidilisele isikule</w:t>
      </w:r>
      <w:r w:rsidR="00B93CED" w:rsidRPr="00E7765F" w:rsidDel="00F8672A">
        <w:t xml:space="preserve"> </w:t>
      </w:r>
      <w:r>
        <w:t>“;</w:t>
      </w:r>
    </w:p>
    <w:p w14:paraId="7C610064" w14:textId="77777777" w:rsidR="00EA0FDD" w:rsidRDefault="00EA0FDD" w:rsidP="0084638D">
      <w:pPr>
        <w:spacing w:after="0" w:line="240" w:lineRule="auto"/>
        <w:ind w:left="0" w:right="0"/>
      </w:pPr>
    </w:p>
    <w:p w14:paraId="7D54BA2B" w14:textId="5D4183C3" w:rsidR="0084638D" w:rsidRDefault="0084638D" w:rsidP="0084638D">
      <w:pPr>
        <w:spacing w:after="0" w:line="240" w:lineRule="auto"/>
        <w:ind w:left="0" w:right="0"/>
      </w:pPr>
      <w:r>
        <w:rPr>
          <w:b/>
          <w:bCs/>
        </w:rPr>
        <w:t>1</w:t>
      </w:r>
      <w:r w:rsidR="00011D18">
        <w:rPr>
          <w:b/>
          <w:bCs/>
        </w:rPr>
        <w:t>3</w:t>
      </w:r>
      <w:r w:rsidRPr="00E7765F">
        <w:rPr>
          <w:b/>
          <w:bCs/>
        </w:rPr>
        <w:t>)</w:t>
      </w:r>
      <w:r>
        <w:t xml:space="preserve"> paragrahvi 6 lõiked </w:t>
      </w:r>
      <w:r w:rsidR="00B93CED">
        <w:t xml:space="preserve">1, </w:t>
      </w:r>
      <w:r>
        <w:t>1</w:t>
      </w:r>
      <w:r w:rsidRPr="00E7765F">
        <w:rPr>
          <w:vertAlign w:val="superscript"/>
        </w:rPr>
        <w:t>1</w:t>
      </w:r>
      <w:r>
        <w:t xml:space="preserve"> ja 1</w:t>
      </w:r>
      <w:r w:rsidRPr="00E7765F">
        <w:rPr>
          <w:vertAlign w:val="superscript"/>
        </w:rPr>
        <w:t xml:space="preserve">2 </w:t>
      </w:r>
      <w:r>
        <w:t>tunnistatakse kehtetuks;</w:t>
      </w:r>
    </w:p>
    <w:p w14:paraId="367707F2" w14:textId="77777777" w:rsidR="0084638D" w:rsidRPr="00690389" w:rsidRDefault="0084638D" w:rsidP="0084638D">
      <w:pPr>
        <w:spacing w:after="0" w:line="240" w:lineRule="auto"/>
        <w:ind w:left="0" w:right="0"/>
      </w:pPr>
    </w:p>
    <w:p w14:paraId="190F38AA" w14:textId="549D44F8" w:rsidR="0084638D" w:rsidRDefault="0084638D" w:rsidP="0084638D">
      <w:pPr>
        <w:spacing w:after="0" w:line="240" w:lineRule="auto"/>
        <w:ind w:left="0" w:right="0"/>
      </w:pPr>
      <w:r>
        <w:rPr>
          <w:b/>
          <w:bCs/>
        </w:rPr>
        <w:t>1</w:t>
      </w:r>
      <w:r w:rsidR="00EC54D3">
        <w:rPr>
          <w:b/>
          <w:bCs/>
        </w:rPr>
        <w:t>4</w:t>
      </w:r>
      <w:r>
        <w:rPr>
          <w:b/>
          <w:bCs/>
        </w:rPr>
        <w:t xml:space="preserve">) </w:t>
      </w:r>
      <w:r>
        <w:t>paragrahvi 7 lõiked 1 ja 2 muudetakse ning sõnastatakse järgmiselt:</w:t>
      </w:r>
    </w:p>
    <w:p w14:paraId="536EA629" w14:textId="159B72BD" w:rsidR="0084638D" w:rsidRDefault="0084638D" w:rsidP="00806649">
      <w:pPr>
        <w:spacing w:after="0" w:line="240" w:lineRule="auto"/>
        <w:ind w:left="0" w:right="0"/>
      </w:pPr>
      <w:r>
        <w:t>„</w:t>
      </w:r>
      <w:r w:rsidRPr="00690389">
        <w:t xml:space="preserve">(1) Kui käesoleva seaduse § 15 </w:t>
      </w:r>
      <w:r>
        <w:t xml:space="preserve">alusel koostatud </w:t>
      </w:r>
      <w:r w:rsidRPr="00690389">
        <w:t xml:space="preserve">riigi rahandusprognoosi kohaselt </w:t>
      </w:r>
      <w:r>
        <w:t xml:space="preserve">ületab </w:t>
      </w:r>
      <w:r w:rsidRPr="00690389">
        <w:t xml:space="preserve">valitsussektori eelarvepositsioon eelarveaastal või sellele järgneval nelja aastal </w:t>
      </w:r>
      <w:r>
        <w:t>taseme</w:t>
      </w:r>
      <w:r w:rsidRPr="00690389">
        <w:t xml:space="preserve">, </w:t>
      </w:r>
      <w:r>
        <w:t xml:space="preserve">mis </w:t>
      </w:r>
      <w:r w:rsidRPr="00690389">
        <w:t xml:space="preserve">oleks lubatud </w:t>
      </w:r>
      <w:r>
        <w:t xml:space="preserve">kooskõlas </w:t>
      </w:r>
      <w:r w:rsidR="00DB7E00">
        <w:t xml:space="preserve">käesoleva seaduse </w:t>
      </w:r>
      <w:r w:rsidRPr="00690389">
        <w:t xml:space="preserve">§ </w:t>
      </w:r>
      <w:r>
        <w:t xml:space="preserve">5¹ </w:t>
      </w:r>
      <w:r w:rsidRPr="00690389">
        <w:t>reeglite</w:t>
      </w:r>
      <w:r>
        <w:t>ga</w:t>
      </w:r>
      <w:r w:rsidRPr="00690389">
        <w:t xml:space="preserve">, esitab </w:t>
      </w:r>
      <w:r>
        <w:t xml:space="preserve">valdkonna eest vastutav minister Vabariigi Valitsusele </w:t>
      </w:r>
      <w:r w:rsidRPr="00690389">
        <w:t>riigieelarve ja eelarvestrateegia koostamise</w:t>
      </w:r>
      <w:r>
        <w:t xml:space="preserve">ks </w:t>
      </w:r>
      <w:r w:rsidRPr="00690389">
        <w:t>ettepanekud valitsussektori eelarvepositsiooni parandamiseks</w:t>
      </w:r>
      <w:r w:rsidR="00C35993">
        <w:t>.</w:t>
      </w:r>
      <w:r w:rsidRPr="00690389">
        <w:t xml:space="preserve"> </w:t>
      </w:r>
    </w:p>
    <w:p w14:paraId="00B57E14" w14:textId="06491417" w:rsidR="0084638D" w:rsidRPr="00690389" w:rsidRDefault="0084638D" w:rsidP="0084638D">
      <w:pPr>
        <w:spacing w:after="0" w:line="240" w:lineRule="auto"/>
        <w:ind w:left="0" w:right="0" w:firstLine="0"/>
      </w:pPr>
    </w:p>
    <w:p w14:paraId="4DB2730C" w14:textId="746DB04D" w:rsidR="0084638D" w:rsidRPr="00690389" w:rsidRDefault="0084638D" w:rsidP="0084638D">
      <w:pPr>
        <w:spacing w:after="0" w:line="240" w:lineRule="auto"/>
        <w:ind w:left="0" w:right="0"/>
      </w:pPr>
      <w:r w:rsidRPr="00690389">
        <w:lastRenderedPageBreak/>
        <w:t xml:space="preserve">(2) Juhul kui </w:t>
      </w:r>
      <w:r w:rsidR="009F2B21">
        <w:t>käesoleva seaduse</w:t>
      </w:r>
      <w:r w:rsidRPr="00690389">
        <w:t xml:space="preserve"> § 15 </w:t>
      </w:r>
      <w:r>
        <w:t xml:space="preserve">alusel koostatud </w:t>
      </w:r>
      <w:r w:rsidRPr="00690389">
        <w:t xml:space="preserve">riigi rahandusprognoosi </w:t>
      </w:r>
      <w:r>
        <w:t xml:space="preserve">kohaselt </w:t>
      </w:r>
      <w:r w:rsidRPr="00690389">
        <w:t xml:space="preserve">ületab valitsussektori </w:t>
      </w:r>
      <w:r w:rsidR="00355F5A">
        <w:t xml:space="preserve">eelarvepositsioon käesoleva seaduse </w:t>
      </w:r>
      <w:r w:rsidR="00355F5A" w:rsidRPr="00690389">
        <w:t xml:space="preserve">§ </w:t>
      </w:r>
      <w:r w:rsidR="00355F5A">
        <w:t xml:space="preserve">5¹ </w:t>
      </w:r>
      <w:r w:rsidR="00355F5A" w:rsidRPr="00690389">
        <w:t>reeglite</w:t>
      </w:r>
      <w:r w:rsidR="00355F5A">
        <w:t>ga lubatu</w:t>
      </w:r>
      <w:r w:rsidR="00F44366">
        <w:t>t</w:t>
      </w:r>
      <w:r w:rsidRPr="00690389">
        <w:t>, peab Vabariigi Valitsus rakendama riigieelarve ja eelarvestrateegia koostamise</w:t>
      </w:r>
      <w:r w:rsidR="00A506BA">
        <w:t xml:space="preserve"> korra</w:t>
      </w:r>
      <w:r w:rsidRPr="00690389">
        <w:t xml:space="preserve">l </w:t>
      </w:r>
      <w:r>
        <w:t xml:space="preserve">meetmeid </w:t>
      </w:r>
      <w:r w:rsidRPr="00690389">
        <w:t xml:space="preserve">eelarvepositsiooni </w:t>
      </w:r>
      <w:r>
        <w:t>parandamiseks</w:t>
      </w:r>
      <w:r w:rsidRPr="00690389">
        <w:t>.</w:t>
      </w:r>
      <w:r>
        <w:t>“;</w:t>
      </w:r>
    </w:p>
    <w:p w14:paraId="51F46C86" w14:textId="77777777" w:rsidR="0084638D" w:rsidRDefault="0084638D" w:rsidP="0084638D">
      <w:pPr>
        <w:spacing w:after="0" w:line="240" w:lineRule="auto"/>
        <w:ind w:left="0" w:right="0"/>
      </w:pPr>
    </w:p>
    <w:p w14:paraId="28F43BD4" w14:textId="4DCAD39C" w:rsidR="0084638D" w:rsidRDefault="00C35C34" w:rsidP="0084638D">
      <w:pPr>
        <w:spacing w:after="0" w:line="240" w:lineRule="auto"/>
        <w:ind w:left="0" w:right="0"/>
      </w:pPr>
      <w:r>
        <w:rPr>
          <w:b/>
          <w:bCs/>
        </w:rPr>
        <w:t>15</w:t>
      </w:r>
      <w:r w:rsidR="0084638D" w:rsidRPr="004B4D95">
        <w:rPr>
          <w:b/>
          <w:bCs/>
        </w:rPr>
        <w:t>)</w:t>
      </w:r>
      <w:r w:rsidR="0084638D">
        <w:t xml:space="preserve"> paragrahvi 7 täiendatakse lõikega 2¹ järgmises sõnastuses:</w:t>
      </w:r>
    </w:p>
    <w:p w14:paraId="3CA8041D" w14:textId="6DA7C94C" w:rsidR="0084638D" w:rsidRDefault="0084638D" w:rsidP="0084638D">
      <w:pPr>
        <w:spacing w:after="0" w:line="240" w:lineRule="auto"/>
        <w:ind w:left="0" w:right="0"/>
      </w:pPr>
      <w:r>
        <w:t>„</w:t>
      </w:r>
      <w:r w:rsidRPr="00690389">
        <w:t>(</w:t>
      </w:r>
      <w:r>
        <w:t>2¹</w:t>
      </w:r>
      <w:r w:rsidRPr="00690389">
        <w:t xml:space="preserve">) Juhul kui </w:t>
      </w:r>
      <w:r w:rsidR="00DB7E00">
        <w:t>käesoleva para</w:t>
      </w:r>
      <w:r w:rsidR="000A102E">
        <w:t>grahvi</w:t>
      </w:r>
      <w:r w:rsidR="00DB7E00">
        <w:t xml:space="preserve"> </w:t>
      </w:r>
      <w:r w:rsidRPr="00690389">
        <w:t>lõi</w:t>
      </w:r>
      <w:r>
        <w:t>getes</w:t>
      </w:r>
      <w:r w:rsidRPr="00690389">
        <w:t xml:space="preserve"> 1 </w:t>
      </w:r>
      <w:r>
        <w:t xml:space="preserve">ja </w:t>
      </w:r>
      <w:r w:rsidRPr="00690389">
        <w:t xml:space="preserve">2 </w:t>
      </w:r>
      <w:r>
        <w:t xml:space="preserve">nimetatud meetmetest ei </w:t>
      </w:r>
      <w:r w:rsidRPr="00690389">
        <w:t xml:space="preserve">piisa </w:t>
      </w:r>
      <w:r>
        <w:t xml:space="preserve">Euroopa Liidu </w:t>
      </w:r>
      <w:r w:rsidR="00C05230">
        <w:t xml:space="preserve">toimimise lepingu lisaprotokolli </w:t>
      </w:r>
      <w:r w:rsidR="00A506BA">
        <w:t xml:space="preserve">nr </w:t>
      </w:r>
      <w:r w:rsidR="00C05230">
        <w:t xml:space="preserve">12 ning </w:t>
      </w:r>
      <w:r w:rsidR="00C05230" w:rsidRPr="0046277A">
        <w:t>Euroopa Parlamendi ja nõukogu määrus</w:t>
      </w:r>
      <w:r w:rsidR="00C05230">
        <w:t>e</w:t>
      </w:r>
      <w:r w:rsidR="00C05230" w:rsidRPr="0046277A">
        <w:t xml:space="preserve"> (EL) 2024/1263</w:t>
      </w:r>
      <w:r w:rsidR="00C05230">
        <w:t xml:space="preserve"> </w:t>
      </w:r>
      <w:r w:rsidRPr="00690389">
        <w:t xml:space="preserve">nõuete täitmiseks, </w:t>
      </w:r>
      <w:r>
        <w:t xml:space="preserve">rakendab </w:t>
      </w:r>
      <w:r w:rsidRPr="00690389">
        <w:t>Vabariigi Valitsus</w:t>
      </w:r>
      <w:r w:rsidR="00EC777F">
        <w:t xml:space="preserve"> </w:t>
      </w:r>
      <w:r w:rsidRPr="00690389">
        <w:t xml:space="preserve">eelarvepositsiooni parandavaid meetmeid </w:t>
      </w:r>
      <w:r>
        <w:t>mahus</w:t>
      </w:r>
      <w:r w:rsidRPr="00690389">
        <w:t xml:space="preserve">, mis viib riigieelarve ja eelarvestrateegia </w:t>
      </w:r>
      <w:r w:rsidR="003E2EEB">
        <w:t xml:space="preserve">nende nõuetega </w:t>
      </w:r>
      <w:r>
        <w:t>vastavusse</w:t>
      </w:r>
      <w:r w:rsidRPr="00690389">
        <w:t>.</w:t>
      </w:r>
      <w:r>
        <w:t>“;</w:t>
      </w:r>
    </w:p>
    <w:p w14:paraId="14B2AD0C" w14:textId="77777777" w:rsidR="0084638D" w:rsidRDefault="0084638D" w:rsidP="0084638D">
      <w:pPr>
        <w:spacing w:after="0" w:line="240" w:lineRule="auto"/>
        <w:ind w:left="0" w:right="0"/>
      </w:pPr>
    </w:p>
    <w:p w14:paraId="25A5570A" w14:textId="0C43D587" w:rsidR="0084638D" w:rsidRDefault="00C35C34" w:rsidP="0084638D">
      <w:pPr>
        <w:spacing w:after="0" w:line="240" w:lineRule="auto"/>
        <w:ind w:left="0" w:right="0"/>
      </w:pPr>
      <w:r>
        <w:rPr>
          <w:b/>
          <w:bCs/>
        </w:rPr>
        <w:t>16</w:t>
      </w:r>
      <w:r w:rsidR="0084638D" w:rsidRPr="004B4D95">
        <w:rPr>
          <w:b/>
          <w:bCs/>
        </w:rPr>
        <w:t>)</w:t>
      </w:r>
      <w:r w:rsidR="0084638D">
        <w:t xml:space="preserve"> paragrahvi 7 lõi</w:t>
      </w:r>
      <w:r>
        <w:t>g</w:t>
      </w:r>
      <w:r w:rsidR="0084638D">
        <w:t>e 3 tunnistatakse kehtetuks;</w:t>
      </w:r>
    </w:p>
    <w:p w14:paraId="5308DE84" w14:textId="77777777" w:rsidR="0084638D" w:rsidRDefault="0084638D" w:rsidP="0084638D">
      <w:pPr>
        <w:spacing w:after="0" w:line="240" w:lineRule="auto"/>
        <w:ind w:left="0" w:right="0"/>
      </w:pPr>
    </w:p>
    <w:p w14:paraId="164D5D86" w14:textId="299CA823" w:rsidR="0084638D" w:rsidRPr="00690389" w:rsidRDefault="00C35C34" w:rsidP="0084638D">
      <w:pPr>
        <w:spacing w:after="0" w:line="240" w:lineRule="auto"/>
        <w:ind w:left="0" w:right="0"/>
      </w:pPr>
      <w:r>
        <w:rPr>
          <w:b/>
          <w:bCs/>
        </w:rPr>
        <w:t>17</w:t>
      </w:r>
      <w:r w:rsidR="0084638D" w:rsidRPr="00E7765F">
        <w:rPr>
          <w:b/>
          <w:bCs/>
        </w:rPr>
        <w:t>)</w:t>
      </w:r>
      <w:r w:rsidR="0084638D">
        <w:t xml:space="preserve"> paragrahvi 9 tekst loetakse lõikeks 1 ning </w:t>
      </w:r>
      <w:ins w:id="3" w:author="Maria Sults - JUSTDIGI" w:date="2025-08-12T09:33:00Z" w16du:dateUtc="2025-08-12T06:33:00Z">
        <w:r w:rsidR="001F0FA4">
          <w:t xml:space="preserve">tekst </w:t>
        </w:r>
      </w:ins>
      <w:r w:rsidR="0084638D">
        <w:t>muudetakse ja sõnastatakse järgmiselt:</w:t>
      </w:r>
    </w:p>
    <w:p w14:paraId="3109A2EA" w14:textId="7DEFF3D4" w:rsidR="0084638D" w:rsidRPr="00690389" w:rsidRDefault="0084638D" w:rsidP="0084638D">
      <w:pPr>
        <w:spacing w:after="0" w:line="240" w:lineRule="auto"/>
        <w:ind w:left="0" w:right="0"/>
      </w:pPr>
      <w:r w:rsidRPr="00E7765F">
        <w:t>„</w:t>
      </w:r>
      <w:r w:rsidRPr="00690389">
        <w:t xml:space="preserve">(1) </w:t>
      </w:r>
      <w:r>
        <w:t xml:space="preserve">Juhul kui kehtib Euroopa Liidu üldine või riigipõhine vabastusklausel Euroopa </w:t>
      </w:r>
      <w:r w:rsidR="003E2EEB" w:rsidRPr="0046277A">
        <w:t>Parlamendi ja nõukogu määrus</w:t>
      </w:r>
      <w:r w:rsidR="003E2EEB">
        <w:t>e</w:t>
      </w:r>
      <w:r w:rsidR="003E2EEB" w:rsidRPr="0046277A">
        <w:t xml:space="preserve"> (EL) 2024/126</w:t>
      </w:r>
      <w:r w:rsidR="00180834">
        <w:t>3</w:t>
      </w:r>
      <w:r w:rsidR="00BF5DE5">
        <w:t xml:space="preserve"> kohaselt</w:t>
      </w:r>
      <w:r>
        <w:t xml:space="preserve">, võib </w:t>
      </w:r>
      <w:r w:rsidR="00EA53C9">
        <w:t xml:space="preserve">edasi lükata </w:t>
      </w:r>
      <w:r>
        <w:t>k</w:t>
      </w:r>
      <w:r w:rsidRPr="00690389">
        <w:t xml:space="preserve">äesoleva seaduse </w:t>
      </w:r>
      <w:r w:rsidRPr="008C19B3">
        <w:t>§ 7 lõigetes 2 ja 2¹ ning § 5¹</w:t>
      </w:r>
      <w:r w:rsidRPr="004B4D95">
        <w:t xml:space="preserve"> nimetatud</w:t>
      </w:r>
      <w:r w:rsidRPr="00690389">
        <w:t xml:space="preserve"> meetmete rakendamist</w:t>
      </w:r>
      <w:r>
        <w:t xml:space="preserve">, </w:t>
      </w:r>
      <w:r w:rsidR="00AE1531">
        <w:t xml:space="preserve">juhindudes </w:t>
      </w:r>
      <w:r>
        <w:t xml:space="preserve">Euroopa Liidu nõukogu </w:t>
      </w:r>
      <w:r w:rsidR="00E65BFF">
        <w:t xml:space="preserve">asjakohase </w:t>
      </w:r>
      <w:r>
        <w:t xml:space="preserve">otsuse tingimustest </w:t>
      </w:r>
      <w:r w:rsidR="00E65BFF">
        <w:t xml:space="preserve">ja </w:t>
      </w:r>
      <w:r>
        <w:t>käesolevas paragrahvis sätestatust.</w:t>
      </w:r>
      <w:r w:rsidRPr="00690389">
        <w:t xml:space="preserve"> </w:t>
      </w:r>
      <w:r>
        <w:t>V</w:t>
      </w:r>
      <w:r w:rsidRPr="00690389">
        <w:t>abastusklausl</w:t>
      </w:r>
      <w:r>
        <w:t>it</w:t>
      </w:r>
      <w:r w:rsidRPr="00690389">
        <w:t xml:space="preserve"> võib rakendada üksnes tingimusel</w:t>
      </w:r>
      <w:r>
        <w:t>,</w:t>
      </w:r>
      <w:r w:rsidRPr="00690389">
        <w:t xml:space="preserve"> et see ei ohusta riigi rahanduse jätkusuutlikkust</w:t>
      </w:r>
      <w:r w:rsidR="00A455FD">
        <w:t xml:space="preserve"> </w:t>
      </w:r>
      <w:r w:rsidR="00A455FD" w:rsidRPr="00690389">
        <w:t>keskpikas perspektiivis</w:t>
      </w:r>
      <w:r w:rsidRPr="00690389">
        <w:t>.</w:t>
      </w:r>
      <w:r>
        <w:t>“;</w:t>
      </w:r>
    </w:p>
    <w:p w14:paraId="59BBBE8D" w14:textId="77777777" w:rsidR="0084638D" w:rsidRDefault="0084638D" w:rsidP="0084638D">
      <w:pPr>
        <w:spacing w:after="0" w:line="240" w:lineRule="auto"/>
        <w:ind w:left="0" w:right="0"/>
      </w:pPr>
    </w:p>
    <w:p w14:paraId="128A155F" w14:textId="7D60B0EF" w:rsidR="0084638D" w:rsidRDefault="00904B5A" w:rsidP="0084638D">
      <w:pPr>
        <w:spacing w:after="0" w:line="240" w:lineRule="auto"/>
        <w:ind w:left="0" w:right="0"/>
      </w:pPr>
      <w:r>
        <w:rPr>
          <w:b/>
          <w:bCs/>
        </w:rPr>
        <w:t>18</w:t>
      </w:r>
      <w:r w:rsidR="0084638D" w:rsidRPr="004B4D95">
        <w:rPr>
          <w:b/>
          <w:bCs/>
        </w:rPr>
        <w:t>)</w:t>
      </w:r>
      <w:r w:rsidR="0084638D">
        <w:t xml:space="preserve"> paragrahvi 9 täiendatakse lõigetega 2–</w:t>
      </w:r>
      <w:r w:rsidR="00324DFD">
        <w:t>4</w:t>
      </w:r>
      <w:r w:rsidR="0084638D">
        <w:t xml:space="preserve"> järgmises sõnastuses:</w:t>
      </w:r>
    </w:p>
    <w:p w14:paraId="56629170" w14:textId="65491241" w:rsidR="0084638D" w:rsidRPr="00690389" w:rsidRDefault="0084638D" w:rsidP="0084638D">
      <w:pPr>
        <w:spacing w:after="0" w:line="240" w:lineRule="auto"/>
        <w:ind w:left="0" w:right="0"/>
      </w:pPr>
      <w:r>
        <w:t>„</w:t>
      </w:r>
      <w:r w:rsidRPr="00690389">
        <w:t xml:space="preserve">(2) </w:t>
      </w:r>
      <w:r>
        <w:t xml:space="preserve">Euroopa Liidu üldise </w:t>
      </w:r>
      <w:r w:rsidRPr="00690389">
        <w:t>vabastusklausli</w:t>
      </w:r>
      <w:r>
        <w:t xml:space="preserve"> rakendamiseks </w:t>
      </w:r>
      <w:r w:rsidRPr="00690389">
        <w:t>tuleb analüüsida</w:t>
      </w:r>
      <w:r>
        <w:t xml:space="preserve"> majandussurutise olemasolu ja tõsidust Eesti </w:t>
      </w:r>
      <w:r w:rsidRPr="00690389">
        <w:t xml:space="preserve">vabastusklausli rakendamise aastal või sellele järgneval aastal. </w:t>
      </w:r>
      <w:r>
        <w:t>Vabastusklauslit tohib rakendada üksnes juhul, kui majandussurutis esineb ka Eestis ning see on tõsine.</w:t>
      </w:r>
    </w:p>
    <w:p w14:paraId="1E724ACF" w14:textId="77777777" w:rsidR="0084638D" w:rsidRDefault="0084638D" w:rsidP="0084638D">
      <w:pPr>
        <w:spacing w:after="0" w:line="240" w:lineRule="auto"/>
        <w:ind w:left="0" w:right="0"/>
      </w:pPr>
    </w:p>
    <w:p w14:paraId="033121C1" w14:textId="655C1A2A" w:rsidR="0084638D" w:rsidRPr="00690389" w:rsidRDefault="0084638D" w:rsidP="002A0DEA">
      <w:pPr>
        <w:spacing w:after="0" w:line="240" w:lineRule="auto"/>
        <w:ind w:left="0" w:right="0"/>
      </w:pPr>
      <w:r w:rsidRPr="002A0DEA">
        <w:t xml:space="preserve">(3) Majandussurutis loetakse olemasolevaks ja tõsiseks, kui käesoleva seaduse §-s 15 nimetatud riigi majandusprognoosi kohaselt on reaalse sisemajanduse koguprodukti </w:t>
      </w:r>
      <w:r w:rsidR="004E32B8">
        <w:t>aasta</w:t>
      </w:r>
      <w:r w:rsidRPr="002A0DEA">
        <w:t xml:space="preserve">kasv negatiivne või reaalne sisemajanduse koguprodukt on rohkem kui kolm protsenti madalam </w:t>
      </w:r>
      <w:r w:rsidR="00B94D88">
        <w:t>võimalikust</w:t>
      </w:r>
      <w:r w:rsidR="00B94D88" w:rsidRPr="002A0DEA">
        <w:t xml:space="preserve"> </w:t>
      </w:r>
      <w:r w:rsidRPr="002A0DEA">
        <w:t>reaalsest sisemajanduse koguproduktist.</w:t>
      </w:r>
      <w:r w:rsidR="002A0DEA" w:rsidRPr="002A0DEA">
        <w:t xml:space="preserve"> </w:t>
      </w:r>
      <w:r w:rsidR="00135C7E">
        <w:t>A</w:t>
      </w:r>
      <w:r w:rsidRPr="002A0DEA">
        <w:t>nalüüsi ja ettepaneku vabastusklausli kohaldamiseks koos</w:t>
      </w:r>
      <w:r w:rsidR="00D73E06">
        <w:t xml:space="preserve"> </w:t>
      </w:r>
      <w:r w:rsidRPr="002A0DEA">
        <w:t xml:space="preserve">riigi rahanduse jätkusuutlikkuse analüüsiga </w:t>
      </w:r>
      <w:r w:rsidR="00E67F95">
        <w:t xml:space="preserve">keskpikas perspektiivis </w:t>
      </w:r>
      <w:r w:rsidRPr="002A0DEA">
        <w:t>esitab valdkonna eest vastutav minister Vabariigi Valitsusele.</w:t>
      </w:r>
    </w:p>
    <w:p w14:paraId="0EE89C98" w14:textId="77777777" w:rsidR="0084638D" w:rsidRDefault="0084638D" w:rsidP="0084638D">
      <w:pPr>
        <w:spacing w:after="0" w:line="240" w:lineRule="auto"/>
        <w:ind w:left="0" w:right="0"/>
      </w:pPr>
    </w:p>
    <w:p w14:paraId="0CCC1E88" w14:textId="05EE3FE1" w:rsidR="0084638D" w:rsidRPr="00690389" w:rsidDel="00720A78" w:rsidRDefault="0084638D" w:rsidP="0084638D">
      <w:pPr>
        <w:spacing w:after="0" w:line="240" w:lineRule="auto"/>
        <w:ind w:left="0" w:right="0"/>
        <w:rPr>
          <w:del w:id="4" w:author="Maria Sults - JUSTDIGI" w:date="2025-08-12T09:38:00Z" w16du:dateUtc="2025-08-12T06:38:00Z"/>
        </w:rPr>
      </w:pPr>
      <w:r w:rsidRPr="00690389">
        <w:t xml:space="preserve">(4) </w:t>
      </w:r>
      <w:r>
        <w:t xml:space="preserve">Riikliku </w:t>
      </w:r>
      <w:r w:rsidRPr="00690389">
        <w:t xml:space="preserve">vabastusklausli </w:t>
      </w:r>
      <w:r>
        <w:t>või</w:t>
      </w:r>
      <w:r w:rsidRPr="00690389">
        <w:t xml:space="preserve"> selle pikendamise taotlemise otsustab Vabariigi Valitsus </w:t>
      </w:r>
      <w:r>
        <w:t>valdkonna eest vastutava ministri</w:t>
      </w:r>
      <w:r w:rsidRPr="00690389">
        <w:t xml:space="preserve"> ettepanekul</w:t>
      </w:r>
      <w:r w:rsidR="00D73E06">
        <w:t>,</w:t>
      </w:r>
      <w:r w:rsidRPr="00690389">
        <w:t xml:space="preserve"> </w:t>
      </w:r>
      <w:r w:rsidR="00605B05">
        <w:t>juhindudes</w:t>
      </w:r>
      <w:r w:rsidR="00605B05" w:rsidRPr="00690389">
        <w:t xml:space="preserve"> </w:t>
      </w:r>
      <w:r>
        <w:t xml:space="preserve">Euroopa </w:t>
      </w:r>
      <w:r w:rsidR="006F0812" w:rsidRPr="0046277A">
        <w:t>Parlamendi ja nõukogu määrus</w:t>
      </w:r>
      <w:r w:rsidR="006F0812">
        <w:t>e</w:t>
      </w:r>
      <w:r w:rsidR="006F0812" w:rsidRPr="0046277A">
        <w:t xml:space="preserve"> (EL) 2024/126</w:t>
      </w:r>
      <w:r w:rsidR="00D73E06">
        <w:t>3</w:t>
      </w:r>
      <w:r w:rsidR="006F0812">
        <w:t xml:space="preserve"> </w:t>
      </w:r>
      <w:r w:rsidRPr="004B4D95">
        <w:t>nõuetest</w:t>
      </w:r>
      <w:r w:rsidRPr="00690389">
        <w:t xml:space="preserve">. Juhul kui </w:t>
      </w:r>
      <w:r>
        <w:t>riiklikku</w:t>
      </w:r>
      <w:r w:rsidRPr="00690389">
        <w:t xml:space="preserve"> vabastusklauslit taotletakse </w:t>
      </w:r>
      <w:r>
        <w:t xml:space="preserve">majandussurutise tõttu, tuleb </w:t>
      </w:r>
      <w:r w:rsidR="003D7478">
        <w:t xml:space="preserve">enne </w:t>
      </w:r>
      <w:r>
        <w:t xml:space="preserve">analüüsida majandussurutise olemasolu ja tõsidust Eestis vabastusklausli taotlemise aastal või sellele järgneval aastal. Kui riiklikku vabastusklauslit taotletakse mõnel </w:t>
      </w:r>
      <w:r w:rsidRPr="00690389">
        <w:t xml:space="preserve">muul põhjusel, esitab </w:t>
      </w:r>
      <w:r>
        <w:t>valdkonna eest vastutav minister</w:t>
      </w:r>
      <w:r w:rsidRPr="00690389">
        <w:t xml:space="preserve"> Vabariigi Valitsusele </w:t>
      </w:r>
      <w:r>
        <w:t>põhjendused</w:t>
      </w:r>
      <w:r w:rsidRPr="00690389">
        <w:t xml:space="preserve"> </w:t>
      </w:r>
      <w:r>
        <w:t xml:space="preserve">riikliku </w:t>
      </w:r>
      <w:r w:rsidRPr="00690389">
        <w:t>vabastusklausli taotlemise või pikendamise vajaduse kohta.</w:t>
      </w:r>
    </w:p>
    <w:p w14:paraId="02F5BADA" w14:textId="3611BA46" w:rsidR="0084638D" w:rsidRPr="00690389" w:rsidRDefault="0084638D" w:rsidP="0084638D">
      <w:pPr>
        <w:spacing w:after="0" w:line="240" w:lineRule="auto"/>
        <w:ind w:left="0" w:right="0"/>
      </w:pPr>
      <w:commentRangeStart w:id="5"/>
      <w:r>
        <w:t>“;</w:t>
      </w:r>
      <w:commentRangeEnd w:id="5"/>
      <w:r w:rsidR="00961380">
        <w:rPr>
          <w:rStyle w:val="Kommentaariviide"/>
        </w:rPr>
        <w:commentReference w:id="5"/>
      </w:r>
    </w:p>
    <w:p w14:paraId="280DE369" w14:textId="77777777" w:rsidR="0084638D" w:rsidRPr="005B689F" w:rsidRDefault="0084638D" w:rsidP="0084638D">
      <w:pPr>
        <w:spacing w:line="240" w:lineRule="auto"/>
        <w:ind w:left="0" w:right="0"/>
        <w:rPr>
          <w:color w:val="auto"/>
          <w:szCs w:val="24"/>
        </w:rPr>
      </w:pPr>
    </w:p>
    <w:p w14:paraId="37D9FF0D" w14:textId="361B3762" w:rsidR="0084638D" w:rsidRDefault="00A15096" w:rsidP="0084638D">
      <w:pPr>
        <w:spacing w:line="240" w:lineRule="auto"/>
        <w:ind w:left="0" w:right="0" w:firstLine="0"/>
        <w:rPr>
          <w:color w:val="auto"/>
        </w:rPr>
      </w:pPr>
      <w:r>
        <w:rPr>
          <w:b/>
          <w:bCs/>
          <w:color w:val="auto"/>
        </w:rPr>
        <w:t>19</w:t>
      </w:r>
      <w:r w:rsidR="0084638D" w:rsidRPr="72C6B8B4">
        <w:rPr>
          <w:b/>
          <w:color w:val="auto"/>
        </w:rPr>
        <w:t xml:space="preserve">) </w:t>
      </w:r>
      <w:r w:rsidR="0084638D" w:rsidRPr="72C6B8B4">
        <w:rPr>
          <w:color w:val="auto"/>
        </w:rPr>
        <w:t>paragrahvi 12 lõiget 1 täiendatakse kolmanda lausega järgmises sõnastuses:</w:t>
      </w:r>
    </w:p>
    <w:p w14:paraId="411A6047" w14:textId="35C75C5E" w:rsidR="0084638D" w:rsidRPr="005B689F" w:rsidRDefault="0084638D" w:rsidP="0084638D">
      <w:pPr>
        <w:spacing w:line="240" w:lineRule="auto"/>
        <w:ind w:left="0" w:right="0" w:firstLine="0"/>
        <w:rPr>
          <w:color w:val="auto"/>
          <w:szCs w:val="24"/>
        </w:rPr>
      </w:pPr>
      <w:r w:rsidRPr="005B689F">
        <w:rPr>
          <w:color w:val="auto"/>
          <w:szCs w:val="24"/>
        </w:rPr>
        <w:t>„</w:t>
      </w:r>
      <w:r w:rsidRPr="00987A13">
        <w:rPr>
          <w:color w:val="auto"/>
          <w:szCs w:val="24"/>
        </w:rPr>
        <w:t>Kui pärast andmete esitamist tehtud Riigikogu või Vabariigi Valitsuse otsused mõjutavad finantsplaani andmeid, tuleb esitada uus finantsplaan hiljemalt kuu aja jooksul pärast keskvalitsuse juriidilise isiku eelarve kinnitamist.</w:t>
      </w:r>
      <w:r w:rsidRPr="005B689F">
        <w:rPr>
          <w:color w:val="auto"/>
          <w:szCs w:val="24"/>
        </w:rPr>
        <w:t>“;</w:t>
      </w:r>
    </w:p>
    <w:p w14:paraId="2BEC535E" w14:textId="77777777" w:rsidR="0084638D" w:rsidRPr="005B689F" w:rsidRDefault="0084638D" w:rsidP="0084638D">
      <w:pPr>
        <w:spacing w:line="240" w:lineRule="auto"/>
        <w:ind w:left="0" w:right="0" w:firstLine="0"/>
        <w:rPr>
          <w:color w:val="auto"/>
          <w:szCs w:val="24"/>
        </w:rPr>
      </w:pPr>
    </w:p>
    <w:p w14:paraId="2447133E" w14:textId="2B680249" w:rsidR="0084638D" w:rsidRPr="00A73EC1" w:rsidRDefault="00A15096" w:rsidP="0084638D">
      <w:pPr>
        <w:spacing w:after="0" w:line="240" w:lineRule="auto"/>
        <w:ind w:left="0" w:right="0"/>
      </w:pPr>
      <w:r>
        <w:rPr>
          <w:b/>
          <w:bCs/>
        </w:rPr>
        <w:t>20</w:t>
      </w:r>
      <w:r w:rsidR="0084638D">
        <w:rPr>
          <w:b/>
          <w:bCs/>
        </w:rPr>
        <w:t xml:space="preserve">) </w:t>
      </w:r>
      <w:r w:rsidR="0084638D" w:rsidRPr="00A73EC1">
        <w:t>paragrahvi 14 tekst muudetakse ja sõnastatakse järgmiselt:</w:t>
      </w:r>
    </w:p>
    <w:p w14:paraId="55BA000C" w14:textId="77777777" w:rsidR="0084638D" w:rsidRDefault="0084638D" w:rsidP="0084638D">
      <w:pPr>
        <w:spacing w:after="0" w:line="240" w:lineRule="auto"/>
        <w:ind w:left="0" w:right="0"/>
      </w:pPr>
      <w:r>
        <w:t>„(1) Eelarvenõukogu annab arvamuse:</w:t>
      </w:r>
    </w:p>
    <w:p w14:paraId="5BA0B3FC" w14:textId="6E220E10" w:rsidR="0084638D" w:rsidRDefault="0084638D" w:rsidP="0084638D">
      <w:pPr>
        <w:spacing w:after="0" w:line="240" w:lineRule="auto"/>
        <w:ind w:left="0" w:right="0" w:firstLine="0"/>
      </w:pPr>
      <w:r>
        <w:t xml:space="preserve">1) </w:t>
      </w:r>
      <w:r w:rsidR="00EE3578">
        <w:t xml:space="preserve">eelarvestrateegias </w:t>
      </w:r>
      <w:r>
        <w:t xml:space="preserve">esitatud </w:t>
      </w:r>
      <w:r w:rsidRPr="00690389">
        <w:t>valitsussektori eelarve</w:t>
      </w:r>
      <w:r>
        <w:t>poliitiliste eesmärkide kohta</w:t>
      </w:r>
      <w:r w:rsidR="00EE3578">
        <w:t xml:space="preserve"> enne </w:t>
      </w:r>
      <w:r w:rsidR="00A83C62">
        <w:t>eelarve</w:t>
      </w:r>
      <w:r w:rsidR="00EE3578">
        <w:t>strateegia kinnitamist</w:t>
      </w:r>
      <w:r>
        <w:t>;</w:t>
      </w:r>
    </w:p>
    <w:p w14:paraId="3F25AC67" w14:textId="42962892" w:rsidR="0084638D" w:rsidRDefault="0084638D" w:rsidP="0084638D">
      <w:pPr>
        <w:spacing w:after="0" w:line="240" w:lineRule="auto"/>
        <w:ind w:left="0" w:right="0" w:firstLine="0"/>
      </w:pPr>
      <w:r>
        <w:lastRenderedPageBreak/>
        <w:t xml:space="preserve">2) </w:t>
      </w:r>
      <w:r w:rsidR="00324DFD">
        <w:t xml:space="preserve">eelarve- ja struktuurikava eduaruandes kajastatud möödunud aasta kulukasvu vastavuse kohta netokulude trajektoorile ja võimalike kõrvalekalde põhjuste kohta </w:t>
      </w:r>
      <w:r w:rsidR="7B410FE8">
        <w:t>rahandusministri taotlusel</w:t>
      </w:r>
      <w:r w:rsidR="00324DFD">
        <w:t xml:space="preserve"> enne selle esitamist Euroopa Komisjonile</w:t>
      </w:r>
      <w:r>
        <w:t>;</w:t>
      </w:r>
    </w:p>
    <w:p w14:paraId="2353CDCD" w14:textId="71EE2935" w:rsidR="0084638D" w:rsidRDefault="0084638D" w:rsidP="0084638D">
      <w:pPr>
        <w:spacing w:after="0" w:line="240" w:lineRule="auto"/>
        <w:ind w:left="0" w:right="0" w:firstLine="0"/>
      </w:pPr>
      <w:r>
        <w:t xml:space="preserve">3) </w:t>
      </w:r>
      <w:r w:rsidR="00E5194C">
        <w:t>riigisisese</w:t>
      </w:r>
      <w:r w:rsidR="00EE5049">
        <w:t xml:space="preserve"> </w:t>
      </w:r>
      <w:r>
        <w:t>eelarvepoliitilise eesmärgi täitmise kohta möödunud eelarveaastal</w:t>
      </w:r>
      <w:r w:rsidR="00806EC0">
        <w:t xml:space="preserve"> hiljemalt </w:t>
      </w:r>
      <w:r w:rsidR="00751A85">
        <w:t>30 päeva enne eelarvestrateegia kinnitamist</w:t>
      </w:r>
      <w:r w:rsidR="009455C4">
        <w:t>;</w:t>
      </w:r>
    </w:p>
    <w:p w14:paraId="7CD54F3A" w14:textId="661626ED" w:rsidR="0084638D" w:rsidRDefault="0084638D" w:rsidP="0084638D">
      <w:pPr>
        <w:spacing w:after="0" w:line="240" w:lineRule="auto"/>
        <w:ind w:right="0"/>
      </w:pPr>
      <w:r>
        <w:t xml:space="preserve">4) </w:t>
      </w:r>
      <w:r w:rsidR="006705BD" w:rsidRPr="00690389">
        <w:t>riikliku keskpika perioodi eelarve- ja struktuurikava</w:t>
      </w:r>
      <w:r w:rsidR="006705BD">
        <w:t xml:space="preserve">s </w:t>
      </w:r>
      <w:r>
        <w:t xml:space="preserve">esitatud netokulude kasvu vastavuse kohta Euroopa </w:t>
      </w:r>
      <w:r w:rsidR="006F0812" w:rsidRPr="0046277A">
        <w:t>Parlamendi ja nõukogu määrus</w:t>
      </w:r>
      <w:r w:rsidR="006F0812">
        <w:t>e</w:t>
      </w:r>
      <w:r w:rsidR="006F0812" w:rsidRPr="0046277A">
        <w:t xml:space="preserve"> (EL) 2024/126</w:t>
      </w:r>
      <w:r w:rsidR="00CA2D99">
        <w:t>3</w:t>
      </w:r>
      <w:r w:rsidR="006F0812">
        <w:t xml:space="preserve"> </w:t>
      </w:r>
      <w:r>
        <w:t>nõuetele</w:t>
      </w:r>
      <w:r w:rsidR="00084851">
        <w:t xml:space="preserve"> enne kava kinnitamist</w:t>
      </w:r>
      <w:r w:rsidRPr="00690389">
        <w:t>.</w:t>
      </w:r>
    </w:p>
    <w:p w14:paraId="1E4D5D02" w14:textId="0CB4DB28" w:rsidR="0084638D" w:rsidRDefault="0084638D" w:rsidP="0084638D">
      <w:pPr>
        <w:spacing w:after="0" w:line="240" w:lineRule="auto"/>
        <w:ind w:right="0"/>
      </w:pPr>
      <w:r>
        <w:t xml:space="preserve">(2) Arvamus koostatakse lähtudes käesolevas peatükis kirjeldatud nõuetest, Euroopa Liidu </w:t>
      </w:r>
      <w:r w:rsidR="006F0812">
        <w:t>toimimise lepingu lisaprotokolli</w:t>
      </w:r>
      <w:r w:rsidR="00AB422A">
        <w:t xml:space="preserve"> nr</w:t>
      </w:r>
      <w:r w:rsidR="006F0812">
        <w:t xml:space="preserve"> 12 ning </w:t>
      </w:r>
      <w:r w:rsidR="006F0812" w:rsidRPr="0046277A">
        <w:t>Euroopa Parlamendi ja nõukogu määrus</w:t>
      </w:r>
      <w:r w:rsidR="006F0812">
        <w:t>e</w:t>
      </w:r>
      <w:r w:rsidR="006F0812" w:rsidRPr="0046277A">
        <w:t xml:space="preserve"> (EL) 2024/1263</w:t>
      </w:r>
      <w:r w:rsidR="006F0812">
        <w:t xml:space="preserve"> nõuetest</w:t>
      </w:r>
      <w:r w:rsidR="00913838">
        <w:t xml:space="preserve">, samuti </w:t>
      </w:r>
      <w:r>
        <w:t>eelarvepositsiooni korrigeerimise vajadusest</w:t>
      </w:r>
      <w:r w:rsidR="00EE5049">
        <w:t>.</w:t>
      </w:r>
      <w:r>
        <w:t>“;</w:t>
      </w:r>
    </w:p>
    <w:p w14:paraId="18F5CFCC" w14:textId="77777777" w:rsidR="0084638D" w:rsidRDefault="0084638D" w:rsidP="0084638D">
      <w:pPr>
        <w:spacing w:after="0" w:line="240" w:lineRule="auto"/>
        <w:ind w:left="0" w:right="0"/>
      </w:pPr>
    </w:p>
    <w:p w14:paraId="2931962F" w14:textId="19656875" w:rsidR="0084638D" w:rsidRPr="00690389" w:rsidRDefault="00A15096" w:rsidP="0084638D">
      <w:pPr>
        <w:spacing w:after="0" w:line="240" w:lineRule="auto"/>
        <w:ind w:left="0" w:right="0"/>
      </w:pPr>
      <w:r w:rsidRPr="004F2DBE">
        <w:rPr>
          <w:b/>
          <w:bCs/>
        </w:rPr>
        <w:t>21</w:t>
      </w:r>
      <w:r w:rsidR="0084638D" w:rsidRPr="004F2DBE">
        <w:rPr>
          <w:b/>
          <w:bCs/>
        </w:rPr>
        <w:t>)</w:t>
      </w:r>
      <w:r w:rsidR="0084638D">
        <w:t xml:space="preserve"> seaduse 2. peatükki täiendatakse §-ga 14</w:t>
      </w:r>
      <w:r w:rsidR="0084638D" w:rsidRPr="00A73EC1">
        <w:rPr>
          <w:vertAlign w:val="superscript"/>
        </w:rPr>
        <w:t>1</w:t>
      </w:r>
      <w:r w:rsidR="0084638D">
        <w:t xml:space="preserve"> järgmises sõnastuses:</w:t>
      </w:r>
    </w:p>
    <w:p w14:paraId="6E5B5114" w14:textId="77777777" w:rsidR="0084638D" w:rsidRDefault="0084638D" w:rsidP="0084638D">
      <w:pPr>
        <w:spacing w:after="0" w:line="240" w:lineRule="auto"/>
        <w:ind w:left="0" w:right="0"/>
        <w:rPr>
          <w:b/>
          <w:bCs/>
        </w:rPr>
      </w:pPr>
      <w:r w:rsidRPr="001B3C87">
        <w:t>„</w:t>
      </w:r>
      <w:r w:rsidRPr="00690389">
        <w:rPr>
          <w:b/>
          <w:bCs/>
        </w:rPr>
        <w:t>§</w:t>
      </w:r>
      <w:r>
        <w:rPr>
          <w:b/>
          <w:bCs/>
        </w:rPr>
        <w:t xml:space="preserve"> </w:t>
      </w:r>
      <w:r w:rsidRPr="00690389">
        <w:rPr>
          <w:b/>
          <w:bCs/>
        </w:rPr>
        <w:t>14</w:t>
      </w:r>
      <w:r w:rsidRPr="00A73EC1">
        <w:rPr>
          <w:b/>
          <w:bCs/>
          <w:vertAlign w:val="superscript"/>
        </w:rPr>
        <w:t>1</w:t>
      </w:r>
      <w:r w:rsidRPr="00690389">
        <w:rPr>
          <w:b/>
          <w:bCs/>
        </w:rPr>
        <w:t xml:space="preserve">. </w:t>
      </w:r>
      <w:r>
        <w:rPr>
          <w:b/>
          <w:bCs/>
        </w:rPr>
        <w:t>Riigi</w:t>
      </w:r>
      <w:r w:rsidRPr="00690389">
        <w:rPr>
          <w:b/>
          <w:bCs/>
        </w:rPr>
        <w:t xml:space="preserve"> eelarveraamistiku toimimise hindamine</w:t>
      </w:r>
    </w:p>
    <w:p w14:paraId="0710EE1E" w14:textId="77777777" w:rsidR="00DE160A" w:rsidRPr="00690389" w:rsidRDefault="00DE160A" w:rsidP="0084638D">
      <w:pPr>
        <w:spacing w:after="0" w:line="240" w:lineRule="auto"/>
        <w:ind w:left="0" w:right="0"/>
        <w:rPr>
          <w:b/>
          <w:bCs/>
        </w:rPr>
      </w:pPr>
    </w:p>
    <w:p w14:paraId="40425B76" w14:textId="7FBA07DF" w:rsidR="0084638D" w:rsidRPr="00690389" w:rsidRDefault="0084638D" w:rsidP="0084638D">
      <w:pPr>
        <w:spacing w:after="0" w:line="240" w:lineRule="auto"/>
        <w:ind w:left="0" w:right="0"/>
      </w:pPr>
      <w:r>
        <w:t xml:space="preserve">Eelarvenõukogu hindab </w:t>
      </w:r>
      <w:r w:rsidR="00C6210D">
        <w:t>käesolevas</w:t>
      </w:r>
      <w:r w:rsidR="00580046">
        <w:t xml:space="preserve"> peatükis </w:t>
      </w:r>
      <w:r w:rsidR="00C6210D">
        <w:t>kirjeldatud</w:t>
      </w:r>
      <w:r w:rsidR="00580046">
        <w:t xml:space="preserve"> </w:t>
      </w:r>
      <w:r w:rsidR="003D1EDF">
        <w:t xml:space="preserve">kodumaise eelarveraamistiku toimimist </w:t>
      </w:r>
      <w:r w:rsidR="009E5320">
        <w:t>vähemalt kord i</w:t>
      </w:r>
      <w:r w:rsidR="009E5320" w:rsidRPr="00690389">
        <w:t xml:space="preserve">ga nelja aasta järel </w:t>
      </w:r>
      <w:r w:rsidR="009E5320" w:rsidRPr="005C1E16">
        <w:rPr>
          <w:color w:val="auto"/>
        </w:rPr>
        <w:t>või Riigikogu rahanduskomisjoni ettepanekul</w:t>
      </w:r>
      <w:r w:rsidRPr="00690389">
        <w:t>.</w:t>
      </w:r>
      <w:r>
        <w:t>“;</w:t>
      </w:r>
    </w:p>
    <w:p w14:paraId="4CBB869F" w14:textId="77777777" w:rsidR="0084638D" w:rsidRDefault="0084638D" w:rsidP="0084638D">
      <w:pPr>
        <w:spacing w:after="0" w:line="240" w:lineRule="auto"/>
        <w:ind w:left="0" w:right="0"/>
        <w:rPr>
          <w:b/>
          <w:bCs/>
        </w:rPr>
      </w:pPr>
    </w:p>
    <w:p w14:paraId="512869E9" w14:textId="77894DDE" w:rsidR="0084638D" w:rsidRPr="00690389" w:rsidRDefault="00A15096" w:rsidP="0084638D">
      <w:pPr>
        <w:spacing w:after="0" w:line="240" w:lineRule="auto"/>
        <w:ind w:left="0" w:right="0"/>
        <w:rPr>
          <w:b/>
          <w:bCs/>
        </w:rPr>
      </w:pPr>
      <w:r>
        <w:rPr>
          <w:b/>
          <w:bCs/>
        </w:rPr>
        <w:t>22</w:t>
      </w:r>
      <w:r w:rsidR="0084638D">
        <w:rPr>
          <w:b/>
          <w:bCs/>
        </w:rPr>
        <w:t xml:space="preserve">) </w:t>
      </w:r>
      <w:r w:rsidR="0084638D" w:rsidRPr="00A73EC1">
        <w:t>paragrahvi 15</w:t>
      </w:r>
      <w:r w:rsidR="0084638D">
        <w:t xml:space="preserve"> lõike 2 teine lause muudetakse ja sõnastatakse järgmiselt</w:t>
      </w:r>
      <w:r w:rsidR="0084638D" w:rsidRPr="00A73EC1">
        <w:t>:</w:t>
      </w:r>
    </w:p>
    <w:p w14:paraId="1673FBEB" w14:textId="77777777" w:rsidR="0084638D" w:rsidRDefault="0084638D" w:rsidP="0084638D">
      <w:pPr>
        <w:spacing w:after="0" w:line="240" w:lineRule="auto"/>
        <w:ind w:left="0" w:right="0"/>
      </w:pPr>
      <w:r>
        <w:t>„</w:t>
      </w:r>
      <w:r w:rsidRPr="00690389">
        <w:t>Rahandusprognoos on eelarve- ja struktuurikava ning selle eduaruande, eelarvestrateegia ja riigieelarve eelnõu aluseks.</w:t>
      </w:r>
      <w:r>
        <w:t>“;</w:t>
      </w:r>
    </w:p>
    <w:p w14:paraId="7A942BE7" w14:textId="77777777" w:rsidR="0084638D" w:rsidRDefault="0084638D" w:rsidP="0084638D">
      <w:pPr>
        <w:spacing w:after="0" w:line="240" w:lineRule="auto"/>
        <w:ind w:left="0" w:right="0"/>
      </w:pPr>
    </w:p>
    <w:p w14:paraId="21652C57" w14:textId="23212927" w:rsidR="0084638D" w:rsidRPr="00690389" w:rsidRDefault="00A15096" w:rsidP="0084638D">
      <w:pPr>
        <w:spacing w:after="0" w:line="240" w:lineRule="auto"/>
        <w:ind w:left="0" w:right="0"/>
      </w:pPr>
      <w:r>
        <w:rPr>
          <w:b/>
          <w:bCs/>
        </w:rPr>
        <w:t>23</w:t>
      </w:r>
      <w:r w:rsidR="0084638D" w:rsidRPr="00A73EC1">
        <w:rPr>
          <w:b/>
          <w:bCs/>
        </w:rPr>
        <w:t>)</w:t>
      </w:r>
      <w:r w:rsidR="0084638D">
        <w:t xml:space="preserve"> paragrahvi 16 </w:t>
      </w:r>
      <w:r w:rsidR="00E9537E">
        <w:t xml:space="preserve">lõige 4 </w:t>
      </w:r>
      <w:r w:rsidR="0084638D">
        <w:t>teine lause tunnistatakse kehtetuks;</w:t>
      </w:r>
    </w:p>
    <w:p w14:paraId="4162BCFA" w14:textId="77777777" w:rsidR="0084638D" w:rsidRDefault="0084638D" w:rsidP="0084638D">
      <w:pPr>
        <w:spacing w:after="0" w:line="240" w:lineRule="auto"/>
        <w:ind w:left="0" w:right="0"/>
        <w:rPr>
          <w:b/>
          <w:bCs/>
        </w:rPr>
      </w:pPr>
    </w:p>
    <w:p w14:paraId="03F8A594" w14:textId="35476ADF" w:rsidR="0084638D" w:rsidRPr="00690389" w:rsidRDefault="00A15096" w:rsidP="0084638D">
      <w:pPr>
        <w:spacing w:after="0" w:line="240" w:lineRule="auto"/>
        <w:ind w:left="0" w:right="0"/>
        <w:rPr>
          <w:b/>
          <w:bCs/>
        </w:rPr>
      </w:pPr>
      <w:r>
        <w:rPr>
          <w:b/>
          <w:bCs/>
        </w:rPr>
        <w:t>24</w:t>
      </w:r>
      <w:r w:rsidR="0084638D">
        <w:rPr>
          <w:b/>
          <w:bCs/>
        </w:rPr>
        <w:t xml:space="preserve">) </w:t>
      </w:r>
      <w:r w:rsidR="0084638D" w:rsidRPr="00A73EC1">
        <w:t>seadus</w:t>
      </w:r>
      <w:r w:rsidR="0084638D">
        <w:t>e 3. peatüki 1. jagu</w:t>
      </w:r>
      <w:r w:rsidR="0084638D" w:rsidRPr="00A73EC1">
        <w:t xml:space="preserve"> täiendatakse §-ga 18</w:t>
      </w:r>
      <w:r w:rsidR="0084638D" w:rsidRPr="00A73EC1">
        <w:rPr>
          <w:vertAlign w:val="superscript"/>
        </w:rPr>
        <w:t>1</w:t>
      </w:r>
      <w:r w:rsidR="0084638D" w:rsidRPr="00A73EC1">
        <w:t xml:space="preserve"> järgmises sõnastuses:</w:t>
      </w:r>
    </w:p>
    <w:p w14:paraId="74F4E1AC" w14:textId="77777777" w:rsidR="0084638D" w:rsidRDefault="0084638D" w:rsidP="0084638D">
      <w:pPr>
        <w:spacing w:after="0" w:line="240" w:lineRule="auto"/>
        <w:ind w:left="0" w:right="0"/>
        <w:rPr>
          <w:b/>
          <w:bCs/>
        </w:rPr>
      </w:pPr>
      <w:r w:rsidRPr="001B3C87">
        <w:t>„</w:t>
      </w:r>
      <w:r w:rsidRPr="00690389">
        <w:rPr>
          <w:b/>
          <w:bCs/>
        </w:rPr>
        <w:t>§ 18</w:t>
      </w:r>
      <w:r w:rsidRPr="00A73EC1">
        <w:rPr>
          <w:b/>
          <w:bCs/>
          <w:vertAlign w:val="superscript"/>
        </w:rPr>
        <w:t>1</w:t>
      </w:r>
      <w:r w:rsidRPr="00690389">
        <w:rPr>
          <w:b/>
          <w:bCs/>
        </w:rPr>
        <w:t>.</w:t>
      </w:r>
      <w:r>
        <w:rPr>
          <w:b/>
          <w:bCs/>
        </w:rPr>
        <w:t xml:space="preserve"> </w:t>
      </w:r>
      <w:r w:rsidRPr="00690389">
        <w:rPr>
          <w:b/>
          <w:bCs/>
        </w:rPr>
        <w:t xml:space="preserve">Makromajandusprognoosi ja rahandusprognoosi </w:t>
      </w:r>
      <w:r>
        <w:rPr>
          <w:b/>
          <w:bCs/>
        </w:rPr>
        <w:t>järel</w:t>
      </w:r>
      <w:r w:rsidRPr="00690389">
        <w:rPr>
          <w:b/>
          <w:bCs/>
        </w:rPr>
        <w:t>hindamine</w:t>
      </w:r>
    </w:p>
    <w:p w14:paraId="71828B8D" w14:textId="77777777" w:rsidR="0084638D" w:rsidRPr="00690389" w:rsidRDefault="0084638D" w:rsidP="0084638D">
      <w:pPr>
        <w:spacing w:after="0" w:line="240" w:lineRule="auto"/>
        <w:ind w:left="0" w:right="0"/>
        <w:rPr>
          <w:b/>
          <w:bCs/>
        </w:rPr>
      </w:pPr>
    </w:p>
    <w:p w14:paraId="38309B08" w14:textId="5663F523" w:rsidR="0084638D" w:rsidRDefault="0084638D" w:rsidP="0084638D">
      <w:pPr>
        <w:spacing w:after="0" w:line="240" w:lineRule="auto"/>
        <w:ind w:left="0" w:right="0"/>
      </w:pPr>
      <w:r w:rsidRPr="00690389">
        <w:t>(1) Eelarvenõukogu hindab regulaarselt</w:t>
      </w:r>
      <w:r>
        <w:t>, kuid mitte harvem kui üks kord kolme aasta jooksul</w:t>
      </w:r>
      <w:r w:rsidRPr="00690389">
        <w:t xml:space="preserve"> makromajandusprognoosi ja rahandusprognoosi </w:t>
      </w:r>
      <w:r>
        <w:t>tõepärasust</w:t>
      </w:r>
      <w:r w:rsidRPr="00690389">
        <w:t>, lähtudes objektiivsetest kriteeriumidest, et välja selgitada võimalike süsteemsete kõrvalekallete olemasolu. Eelarvenõukogu avalikustab hinnangu</w:t>
      </w:r>
      <w:r w:rsidRPr="001D2870">
        <w:t xml:space="preserve"> </w:t>
      </w:r>
      <w:r>
        <w:t>ja Rahandusministeerium võtab tulemused arvesse tulevaste makromajandusprognooside ja rahandusprognooside koostamise</w:t>
      </w:r>
      <w:r w:rsidR="006F57C8">
        <w:t xml:space="preserve"> korra</w:t>
      </w:r>
      <w:r>
        <w:t>l.</w:t>
      </w:r>
    </w:p>
    <w:p w14:paraId="3BB850A8" w14:textId="77777777" w:rsidR="0084638D" w:rsidRDefault="0084638D" w:rsidP="0084638D">
      <w:pPr>
        <w:spacing w:after="0" w:line="240" w:lineRule="auto"/>
        <w:ind w:left="0" w:right="0"/>
      </w:pPr>
    </w:p>
    <w:p w14:paraId="28FB1333" w14:textId="0C5115D0" w:rsidR="0084638D" w:rsidRPr="00690389" w:rsidDel="00793D45" w:rsidRDefault="0084638D" w:rsidP="0084638D">
      <w:pPr>
        <w:spacing w:after="0" w:line="240" w:lineRule="auto"/>
        <w:ind w:left="0" w:right="0"/>
      </w:pPr>
      <w:r>
        <w:t>(2) Vajaduse</w:t>
      </w:r>
      <w:r w:rsidR="006F57C8">
        <w:t xml:space="preserve"> korra</w:t>
      </w:r>
      <w:r>
        <w:t xml:space="preserve">l </w:t>
      </w:r>
      <w:r w:rsidRPr="00690389">
        <w:t xml:space="preserve">esitab </w:t>
      </w:r>
      <w:r>
        <w:t>R</w:t>
      </w:r>
      <w:r w:rsidRPr="00690389">
        <w:t>ahandusministeerium ülevaate vajalike meetmete</w:t>
      </w:r>
      <w:r w:rsidR="00AE12EB">
        <w:t xml:space="preserve"> kohta</w:t>
      </w:r>
      <w:r w:rsidRPr="00690389">
        <w:t xml:space="preserve"> </w:t>
      </w:r>
      <w:r>
        <w:t xml:space="preserve">süsteemsete </w:t>
      </w:r>
      <w:r w:rsidRPr="00690389">
        <w:t>kõrvalekallete likvideerimiseks makromajandusprognoosis ja rahandusprognoosis.</w:t>
      </w:r>
      <w:r>
        <w:t>“;</w:t>
      </w:r>
    </w:p>
    <w:p w14:paraId="431C6105" w14:textId="77777777" w:rsidR="0084638D" w:rsidRDefault="0084638D" w:rsidP="0084638D">
      <w:pPr>
        <w:spacing w:after="0" w:line="240" w:lineRule="auto"/>
        <w:ind w:left="0" w:right="0"/>
        <w:rPr>
          <w:rFonts w:eastAsia="Calibri"/>
        </w:rPr>
      </w:pPr>
    </w:p>
    <w:p w14:paraId="32C2E053" w14:textId="768D2AA8" w:rsidR="0084638D" w:rsidRDefault="00A15096" w:rsidP="0084638D">
      <w:pPr>
        <w:spacing w:after="0" w:line="240" w:lineRule="auto"/>
        <w:ind w:left="0" w:right="0"/>
        <w:rPr>
          <w:rFonts w:eastAsia="Calibri"/>
        </w:rPr>
      </w:pPr>
      <w:r>
        <w:rPr>
          <w:rFonts w:eastAsia="Calibri"/>
          <w:b/>
          <w:bCs/>
        </w:rPr>
        <w:t>25</w:t>
      </w:r>
      <w:r w:rsidR="0084638D" w:rsidRPr="381F3051">
        <w:rPr>
          <w:rFonts w:eastAsia="Calibri"/>
          <w:b/>
          <w:bCs/>
        </w:rPr>
        <w:t>)</w:t>
      </w:r>
      <w:r w:rsidR="0084638D" w:rsidRPr="381F3051">
        <w:rPr>
          <w:rFonts w:eastAsia="Calibri"/>
        </w:rPr>
        <w:t xml:space="preserve"> seaduse 3. peatükki täiendatakse 2¹. jaoga järgmises sõnastuses:</w:t>
      </w:r>
    </w:p>
    <w:p w14:paraId="79248C04" w14:textId="77777777" w:rsidR="0084638D" w:rsidRDefault="0084638D" w:rsidP="0084638D">
      <w:pPr>
        <w:spacing w:after="0" w:line="240" w:lineRule="auto"/>
        <w:ind w:left="3540" w:right="0" w:firstLine="708"/>
        <w:rPr>
          <w:b/>
          <w:bCs/>
        </w:rPr>
      </w:pPr>
      <w:r w:rsidRPr="007E588E">
        <w:t>„</w:t>
      </w:r>
      <w:r>
        <w:rPr>
          <w:b/>
          <w:bCs/>
        </w:rPr>
        <w:t xml:space="preserve">2¹. </w:t>
      </w:r>
      <w:r w:rsidRPr="00690389">
        <w:rPr>
          <w:b/>
          <w:bCs/>
        </w:rPr>
        <w:t>jagu</w:t>
      </w:r>
    </w:p>
    <w:p w14:paraId="0A1C7AAE" w14:textId="77777777" w:rsidR="0084638D" w:rsidRDefault="0084638D" w:rsidP="0084638D">
      <w:pPr>
        <w:spacing w:after="0" w:line="240" w:lineRule="auto"/>
        <w:ind w:left="0" w:right="0"/>
        <w:jc w:val="center"/>
        <w:rPr>
          <w:b/>
          <w:bCs/>
        </w:rPr>
      </w:pPr>
      <w:r w:rsidRPr="00690389">
        <w:rPr>
          <w:b/>
          <w:bCs/>
        </w:rPr>
        <w:t>Eelarvelise järelevalve dokumendid</w:t>
      </w:r>
    </w:p>
    <w:p w14:paraId="019B1731" w14:textId="77777777" w:rsidR="0084638D" w:rsidRPr="00690389" w:rsidRDefault="0084638D" w:rsidP="0084638D">
      <w:pPr>
        <w:spacing w:after="0" w:line="240" w:lineRule="auto"/>
        <w:ind w:left="0" w:right="0"/>
        <w:jc w:val="center"/>
        <w:rPr>
          <w:b/>
          <w:bCs/>
        </w:rPr>
      </w:pPr>
    </w:p>
    <w:p w14:paraId="35D56C32" w14:textId="77777777" w:rsidR="0084638D" w:rsidRPr="00690389" w:rsidRDefault="0084638D" w:rsidP="0084638D">
      <w:pPr>
        <w:spacing w:after="0" w:line="240" w:lineRule="auto"/>
        <w:ind w:left="0" w:right="0"/>
        <w:rPr>
          <w:b/>
          <w:bCs/>
        </w:rPr>
      </w:pPr>
      <w:r w:rsidRPr="00690389">
        <w:rPr>
          <w:b/>
          <w:bCs/>
        </w:rPr>
        <w:t xml:space="preserve">§ </w:t>
      </w:r>
      <w:r>
        <w:rPr>
          <w:b/>
          <w:bCs/>
        </w:rPr>
        <w:t>20¹</w:t>
      </w:r>
      <w:r w:rsidRPr="00690389">
        <w:rPr>
          <w:b/>
          <w:bCs/>
        </w:rPr>
        <w:t xml:space="preserve">. </w:t>
      </w:r>
      <w:r>
        <w:rPr>
          <w:b/>
          <w:bCs/>
        </w:rPr>
        <w:t>E</w:t>
      </w:r>
      <w:r w:rsidRPr="00690389">
        <w:rPr>
          <w:b/>
          <w:bCs/>
        </w:rPr>
        <w:t>elarve- ja struktuurikava</w:t>
      </w:r>
    </w:p>
    <w:p w14:paraId="57A49940" w14:textId="77777777" w:rsidR="0084638D" w:rsidRDefault="0084638D" w:rsidP="0084638D">
      <w:pPr>
        <w:spacing w:after="0" w:line="240" w:lineRule="auto"/>
        <w:ind w:left="0" w:right="0"/>
      </w:pPr>
    </w:p>
    <w:p w14:paraId="6097FE72" w14:textId="16E60251" w:rsidR="0084638D" w:rsidRPr="00690389" w:rsidRDefault="0084638D" w:rsidP="0084638D">
      <w:pPr>
        <w:spacing w:after="0" w:line="240" w:lineRule="auto"/>
        <w:ind w:left="0" w:right="0"/>
      </w:pPr>
      <w:r w:rsidRPr="00690389">
        <w:t xml:space="preserve">(1) </w:t>
      </w:r>
      <w:commentRangeStart w:id="6"/>
      <w:r w:rsidRPr="00643FCF">
        <w:t>Käesoleva seaduse §-le 6¹</w:t>
      </w:r>
      <w:r w:rsidRPr="00690389">
        <w:t xml:space="preserve"> </w:t>
      </w:r>
      <w:commentRangeEnd w:id="6"/>
      <w:r w:rsidR="00643FCF">
        <w:rPr>
          <w:rStyle w:val="Kommentaariviide"/>
        </w:rPr>
        <w:commentReference w:id="6"/>
      </w:r>
      <w:r w:rsidRPr="00690389">
        <w:t>vastavad keskpika perioodi eelarve-eesmärgid kinnitatakse Vabariigi Valitsuse Euroopa Liidu nõukogule ja Euroopa Komisjonile esitatavas eelarve- ja struktuurikavas.</w:t>
      </w:r>
    </w:p>
    <w:p w14:paraId="42093F38" w14:textId="77777777" w:rsidR="0084638D" w:rsidRDefault="0084638D" w:rsidP="0084638D">
      <w:pPr>
        <w:spacing w:after="0" w:line="240" w:lineRule="auto"/>
        <w:ind w:left="0" w:right="0"/>
      </w:pPr>
    </w:p>
    <w:p w14:paraId="77CB1F15" w14:textId="7ACB1EC9" w:rsidR="0084638D" w:rsidRPr="00690389" w:rsidRDefault="0084638D" w:rsidP="0084638D">
      <w:pPr>
        <w:spacing w:after="0" w:line="240" w:lineRule="auto"/>
        <w:ind w:left="0" w:right="0"/>
      </w:pPr>
      <w:r w:rsidRPr="00690389">
        <w:t xml:space="preserve">(2) </w:t>
      </w:r>
      <w:r>
        <w:t>E</w:t>
      </w:r>
      <w:r w:rsidRPr="00690389">
        <w:t>elarve- ja struktuurikava koostatakse vähemalt kord nelja aasta jooksul</w:t>
      </w:r>
      <w:r w:rsidR="00884EB9">
        <w:t>,</w:t>
      </w:r>
      <w:r w:rsidRPr="00690389">
        <w:t xml:space="preserve"> järgides </w:t>
      </w:r>
      <w:r w:rsidR="002D486E" w:rsidRPr="0046277A">
        <w:t>Euroopa Parlamendi ja nõukogu määrus</w:t>
      </w:r>
      <w:r w:rsidR="002D486E">
        <w:t>e</w:t>
      </w:r>
      <w:r w:rsidR="002D486E" w:rsidRPr="0046277A">
        <w:t xml:space="preserve"> (EL) 2024/1263</w:t>
      </w:r>
      <w:r w:rsidR="00884EB9">
        <w:t xml:space="preserve"> </w:t>
      </w:r>
      <w:r w:rsidRPr="00690389">
        <w:t>nõudeid</w:t>
      </w:r>
      <w:r w:rsidR="0040473A">
        <w:t xml:space="preserve"> ning käesoleva seaduse §</w:t>
      </w:r>
      <w:ins w:id="7" w:author="Maria Sults - JUSTDIGI" w:date="2025-08-12T11:54:00Z" w16du:dateUtc="2025-08-12T08:54:00Z">
        <w:r w:rsidR="007467E7">
          <w:t xml:space="preserve">-s </w:t>
        </w:r>
      </w:ins>
      <w:r w:rsidR="0040473A">
        <w:t>5</w:t>
      </w:r>
      <w:r w:rsidR="0040473A" w:rsidRPr="00607DDD">
        <w:rPr>
          <w:vertAlign w:val="superscript"/>
        </w:rPr>
        <w:t>1</w:t>
      </w:r>
      <w:r w:rsidR="0040473A">
        <w:t xml:space="preserve"> </w:t>
      </w:r>
      <w:r w:rsidR="00BC1F9B">
        <w:t>sätestatud eelarvepoliitika piirmäära</w:t>
      </w:r>
      <w:r w:rsidR="00663902">
        <w:t>sid</w:t>
      </w:r>
      <w:r w:rsidRPr="00690389">
        <w:t>.</w:t>
      </w:r>
    </w:p>
    <w:p w14:paraId="46745D5E" w14:textId="77777777" w:rsidR="0084638D" w:rsidRDefault="0084638D" w:rsidP="0084638D">
      <w:pPr>
        <w:spacing w:after="0" w:line="240" w:lineRule="auto"/>
        <w:ind w:left="0" w:right="0"/>
      </w:pPr>
    </w:p>
    <w:p w14:paraId="792EB8FC" w14:textId="273CEEE0" w:rsidR="0084638D" w:rsidRDefault="0084638D" w:rsidP="0084638D">
      <w:pPr>
        <w:spacing w:after="0" w:line="240" w:lineRule="auto"/>
        <w:ind w:left="0" w:right="0"/>
      </w:pPr>
      <w:r w:rsidRPr="00690389">
        <w:lastRenderedPageBreak/>
        <w:t>(3) Juhul kui eelarve- ja struktuurikava viimane kehtivusaasta langeb kokku Riigikogu korraliste valimiste aastaga</w:t>
      </w:r>
      <w:r>
        <w:t>,</w:t>
      </w:r>
      <w:r w:rsidRPr="00690389">
        <w:t xml:space="preserve"> esitab </w:t>
      </w:r>
      <w:r>
        <w:t>valdkonna eest vastutav minister</w:t>
      </w:r>
      <w:r w:rsidRPr="00690389">
        <w:t xml:space="preserve"> Vabariigi Valitsusele eelarve- ja struktuurikava eelarve-eesmärgid kinnitamiseks hiljemalt neli kuud enne järgmise eelarveaasta algust ning Vabariigi Valitsus kinnitab eelarve- ja struktuurikava hiljemalt kaks kuud enne järgmise eelarveaasta algust.</w:t>
      </w:r>
    </w:p>
    <w:p w14:paraId="107B9396" w14:textId="77777777" w:rsidR="0084638D" w:rsidRPr="00690389" w:rsidRDefault="0084638D" w:rsidP="0084638D">
      <w:pPr>
        <w:spacing w:after="0" w:line="240" w:lineRule="auto"/>
        <w:ind w:left="0" w:right="0"/>
      </w:pPr>
    </w:p>
    <w:p w14:paraId="6FD994AA" w14:textId="4B4A79D0" w:rsidR="0084638D" w:rsidRPr="00690389" w:rsidRDefault="0084638D" w:rsidP="0084638D">
      <w:pPr>
        <w:spacing w:after="0" w:line="240" w:lineRule="auto"/>
        <w:ind w:left="0" w:right="0"/>
      </w:pPr>
      <w:r w:rsidRPr="00690389">
        <w:t xml:space="preserve">(4) Eelarvenõukogu annab hinnangu eelarve- ja struktuurikava netokulude kasvu aluseks oleva makromajandusprognoosi ja selle makromajanduslike eelduste kohta enne kava esitamist Euroopa Komisjonile. </w:t>
      </w:r>
      <w:r w:rsidR="005748B6">
        <w:t>H</w:t>
      </w:r>
      <w:r w:rsidRPr="00690389">
        <w:t>innangu arvestamata jätmist põhjendab Rahandusministeerium.</w:t>
      </w:r>
      <w:r>
        <w:t xml:space="preserve"> Põhjendus avalikustatakse Rahandusministeeriumi veebilehel.</w:t>
      </w:r>
    </w:p>
    <w:p w14:paraId="09294049" w14:textId="77777777" w:rsidR="0084638D" w:rsidRDefault="0084638D" w:rsidP="0084638D">
      <w:pPr>
        <w:spacing w:after="0" w:line="240" w:lineRule="auto"/>
        <w:ind w:left="0" w:right="0"/>
      </w:pPr>
    </w:p>
    <w:p w14:paraId="0E93F42F" w14:textId="77777777" w:rsidR="0084638D" w:rsidRPr="00690389" w:rsidRDefault="0084638D" w:rsidP="0084638D">
      <w:pPr>
        <w:spacing w:after="0" w:line="240" w:lineRule="auto"/>
        <w:ind w:left="0" w:right="0"/>
        <w:rPr>
          <w:b/>
          <w:bCs/>
        </w:rPr>
      </w:pPr>
      <w:r w:rsidRPr="00690389">
        <w:rPr>
          <w:b/>
          <w:bCs/>
        </w:rPr>
        <w:t xml:space="preserve">§ </w:t>
      </w:r>
      <w:r>
        <w:rPr>
          <w:b/>
          <w:bCs/>
        </w:rPr>
        <w:t>20²</w:t>
      </w:r>
      <w:r w:rsidRPr="00690389">
        <w:rPr>
          <w:b/>
          <w:bCs/>
        </w:rPr>
        <w:t>. Eelarve- ja struktuurikava eduaruanne</w:t>
      </w:r>
    </w:p>
    <w:p w14:paraId="5D0B635F" w14:textId="77777777" w:rsidR="0084638D" w:rsidRDefault="0084638D" w:rsidP="0084638D">
      <w:pPr>
        <w:spacing w:after="0" w:line="240" w:lineRule="auto"/>
        <w:ind w:left="0" w:right="0"/>
      </w:pPr>
    </w:p>
    <w:p w14:paraId="18F02B7A" w14:textId="234845B2" w:rsidR="0084638D" w:rsidRPr="00690389" w:rsidRDefault="0084638D" w:rsidP="0084638D">
      <w:pPr>
        <w:spacing w:after="0" w:line="240" w:lineRule="auto"/>
        <w:ind w:left="0" w:right="0"/>
      </w:pPr>
      <w:r w:rsidRPr="00690389">
        <w:t>Eelarve- ja struktuurikava</w:t>
      </w:r>
      <w:r>
        <w:t xml:space="preserve"> täitmis</w:t>
      </w:r>
      <w:r w:rsidR="00F07EA0">
        <w:t xml:space="preserve">t hinnatakse </w:t>
      </w:r>
      <w:r w:rsidR="0032360C">
        <w:t xml:space="preserve">vastavalt </w:t>
      </w:r>
      <w:r w:rsidR="001A7B41" w:rsidRPr="0046277A">
        <w:t>Euroopa Parlamendi ja nõukogu määrus</w:t>
      </w:r>
      <w:r w:rsidR="001A7B41">
        <w:t>e</w:t>
      </w:r>
      <w:r w:rsidR="001A7B41" w:rsidRPr="0046277A">
        <w:t xml:space="preserve"> (EL) 2024/1263</w:t>
      </w:r>
      <w:r w:rsidR="001A7B41">
        <w:t xml:space="preserve"> </w:t>
      </w:r>
      <w:r w:rsidR="001A7B41" w:rsidRPr="00690389">
        <w:t>nõu</w:t>
      </w:r>
      <w:r w:rsidR="001A7B41">
        <w:t xml:space="preserve">etele </w:t>
      </w:r>
      <w:r w:rsidR="00515F73">
        <w:t xml:space="preserve">igal aastal </w:t>
      </w:r>
      <w:r>
        <w:t>koostata</w:t>
      </w:r>
      <w:r w:rsidR="00515F73">
        <w:t>vas</w:t>
      </w:r>
      <w:r w:rsidRPr="00690389">
        <w:t xml:space="preserve"> eduaruan</w:t>
      </w:r>
      <w:r w:rsidR="00714527">
        <w:t>des</w:t>
      </w:r>
      <w:r w:rsidRPr="00690389">
        <w:t>.</w:t>
      </w:r>
    </w:p>
    <w:p w14:paraId="444FBFDF" w14:textId="77777777" w:rsidR="0084638D" w:rsidRPr="00690389" w:rsidRDefault="0084638D" w:rsidP="0084638D">
      <w:pPr>
        <w:spacing w:after="0" w:line="240" w:lineRule="auto"/>
        <w:ind w:left="0" w:right="0"/>
      </w:pPr>
    </w:p>
    <w:p w14:paraId="42809D83" w14:textId="77777777" w:rsidR="0084638D" w:rsidRPr="00690389" w:rsidRDefault="0084638D" w:rsidP="0084638D">
      <w:pPr>
        <w:spacing w:after="0" w:line="240" w:lineRule="auto"/>
        <w:ind w:left="0" w:right="0"/>
        <w:rPr>
          <w:b/>
          <w:bCs/>
        </w:rPr>
      </w:pPr>
      <w:r w:rsidRPr="00690389">
        <w:rPr>
          <w:b/>
          <w:bCs/>
        </w:rPr>
        <w:t xml:space="preserve">§ </w:t>
      </w:r>
      <w:r>
        <w:rPr>
          <w:b/>
          <w:bCs/>
        </w:rPr>
        <w:t>20³</w:t>
      </w:r>
      <w:r w:rsidRPr="00690389">
        <w:rPr>
          <w:b/>
          <w:bCs/>
        </w:rPr>
        <w:t>. Fiskaalriskide raport</w:t>
      </w:r>
    </w:p>
    <w:p w14:paraId="5B2779B6" w14:textId="77777777" w:rsidR="0084638D" w:rsidRDefault="0084638D" w:rsidP="0084638D">
      <w:pPr>
        <w:spacing w:after="0" w:line="240" w:lineRule="auto"/>
        <w:ind w:left="0" w:right="0"/>
      </w:pPr>
    </w:p>
    <w:p w14:paraId="14753421" w14:textId="279D7C6C" w:rsidR="0084638D" w:rsidRPr="00690389" w:rsidRDefault="0084638D" w:rsidP="0084638D">
      <w:pPr>
        <w:spacing w:after="0" w:line="240" w:lineRule="auto"/>
        <w:ind w:left="0" w:right="0"/>
      </w:pPr>
      <w:r w:rsidRPr="00690389">
        <w:t>Rahandusministeerium koostab fiskaalriskide raporti</w:t>
      </w:r>
      <w:r w:rsidR="00E901FD">
        <w:t xml:space="preserve"> </w:t>
      </w:r>
      <w:r w:rsidR="00E901FD" w:rsidRPr="00690389">
        <w:t>regulaarselt</w:t>
      </w:r>
      <w:r w:rsidRPr="00690389">
        <w:t>, et hinnata riske, mis võivad ohusta</w:t>
      </w:r>
      <w:r>
        <w:t>da</w:t>
      </w:r>
      <w:r w:rsidRPr="00690389">
        <w:t xml:space="preserve"> riigi rahanduse jätkusuutlikkust ning kaasavat ja kestlikku kasvu</w:t>
      </w:r>
      <w:r w:rsidR="005F6793">
        <w:t xml:space="preserve"> </w:t>
      </w:r>
      <w:r w:rsidR="005F6793" w:rsidRPr="00690389">
        <w:t>keskpikas perspektiivis</w:t>
      </w:r>
      <w:r w:rsidRPr="00690389">
        <w:t xml:space="preserve">, </w:t>
      </w:r>
      <w:r>
        <w:t xml:space="preserve">sealhulgas </w:t>
      </w:r>
      <w:r w:rsidRPr="00690389">
        <w:t>võttes võimaluse</w:t>
      </w:r>
      <w:r w:rsidR="00C948EA">
        <w:t xml:space="preserve"> korra</w:t>
      </w:r>
      <w:r w:rsidRPr="00690389">
        <w:t>l arvesse</w:t>
      </w:r>
      <w:r w:rsidR="005F6793">
        <w:t xml:space="preserve"> </w:t>
      </w:r>
      <w:r w:rsidRPr="00690389">
        <w:t>hinnanguid kliimamuutustega kaasneva</w:t>
      </w:r>
      <w:r w:rsidR="00C948EA">
        <w:t>te</w:t>
      </w:r>
      <w:r w:rsidRPr="00690389">
        <w:t xml:space="preserve"> makrofiskaalrisk</w:t>
      </w:r>
      <w:r w:rsidR="00C948EA">
        <w:t>id</w:t>
      </w:r>
      <w:r w:rsidRPr="00690389">
        <w:t>e ja nendega seotud jaotuslike mõjud</w:t>
      </w:r>
      <w:r w:rsidR="00C948EA">
        <w:t>e kohta</w:t>
      </w:r>
      <w:r w:rsidRPr="00690389">
        <w:t>.</w:t>
      </w:r>
      <w:r>
        <w:t>“;</w:t>
      </w:r>
    </w:p>
    <w:p w14:paraId="6F5D96E0" w14:textId="77777777" w:rsidR="0084638D" w:rsidRDefault="0084638D" w:rsidP="0084638D">
      <w:pPr>
        <w:spacing w:after="0" w:line="240" w:lineRule="auto"/>
        <w:ind w:left="0" w:right="0"/>
        <w:rPr>
          <w:b/>
          <w:bCs/>
        </w:rPr>
      </w:pPr>
    </w:p>
    <w:p w14:paraId="7471F4C0" w14:textId="7ABFDCBD" w:rsidR="0084638D" w:rsidRPr="00690389" w:rsidRDefault="00A15096" w:rsidP="0084638D">
      <w:pPr>
        <w:spacing w:after="0" w:line="240" w:lineRule="auto"/>
        <w:ind w:left="0" w:right="0"/>
        <w:rPr>
          <w:b/>
          <w:bCs/>
        </w:rPr>
      </w:pPr>
      <w:r>
        <w:rPr>
          <w:b/>
          <w:bCs/>
        </w:rPr>
        <w:t>26</w:t>
      </w:r>
      <w:r w:rsidR="0084638D">
        <w:rPr>
          <w:b/>
          <w:bCs/>
        </w:rPr>
        <w:t xml:space="preserve">) </w:t>
      </w:r>
      <w:r w:rsidR="0084638D" w:rsidRPr="00A73EC1">
        <w:t>paragrahvi 25</w:t>
      </w:r>
      <w:r w:rsidR="0084638D" w:rsidRPr="00A73EC1">
        <w:rPr>
          <w:vertAlign w:val="superscript"/>
        </w:rPr>
        <w:t>1</w:t>
      </w:r>
      <w:r w:rsidR="0084638D" w:rsidRPr="00A73EC1">
        <w:t xml:space="preserve"> lõi</w:t>
      </w:r>
      <w:r w:rsidR="0084638D">
        <w:t xml:space="preserve">ke 3 punkt 4 </w:t>
      </w:r>
      <w:r w:rsidR="0084638D" w:rsidRPr="00A73EC1">
        <w:t>muudetakse ja sõnastatakse järgmiselt:</w:t>
      </w:r>
    </w:p>
    <w:p w14:paraId="52C760CF" w14:textId="7CDFEBF0" w:rsidR="0084638D" w:rsidRDefault="0084638D" w:rsidP="0084638D">
      <w:pPr>
        <w:spacing w:after="0" w:line="240" w:lineRule="auto"/>
        <w:ind w:left="0" w:right="0"/>
      </w:pPr>
      <w:r>
        <w:t>„4)</w:t>
      </w:r>
      <w:r w:rsidR="001B640F">
        <w:t xml:space="preserve"> </w:t>
      </w:r>
      <w:r>
        <w:t>kirjeldust, milliste poliitikamuudatuste, sealhulgas reformide ja investeeringute</w:t>
      </w:r>
      <w:r w:rsidR="00025474">
        <w:t xml:space="preserve"> abil</w:t>
      </w:r>
      <w:r>
        <w:t>, millel on mõju riigi rahandusele ning kestlikule ja kaasavale kasvule, jõutakse prognoosist, mis põhineb eeldusel, et poliitikat ei muudeta, riigi eelarvepoliitiliste eesmärkideni</w:t>
      </w:r>
      <w:r w:rsidR="00025474">
        <w:t xml:space="preserve"> ja</w:t>
      </w:r>
      <w:r>
        <w:t xml:space="preserve"> seda valitsussektori suuremate tulu- ja kuluartiklite </w:t>
      </w:r>
      <w:r w:rsidR="00025474">
        <w:t>kaupa</w:t>
      </w:r>
      <w:r>
        <w:t>;“;</w:t>
      </w:r>
    </w:p>
    <w:p w14:paraId="1F1B1BF0" w14:textId="77777777" w:rsidR="001D5E93" w:rsidRPr="005B689F" w:rsidRDefault="001D5E93" w:rsidP="00333C5E">
      <w:pPr>
        <w:spacing w:line="240" w:lineRule="auto"/>
        <w:ind w:left="0" w:right="0" w:firstLine="0"/>
        <w:rPr>
          <w:color w:val="auto"/>
          <w:szCs w:val="24"/>
        </w:rPr>
      </w:pPr>
    </w:p>
    <w:p w14:paraId="0EB2DA2B" w14:textId="6D0B4EF4" w:rsidR="003336ED" w:rsidRPr="005B689F" w:rsidRDefault="00A15096" w:rsidP="00333C5E">
      <w:pPr>
        <w:spacing w:line="240" w:lineRule="auto"/>
        <w:ind w:left="0" w:right="0"/>
        <w:rPr>
          <w:color w:val="auto"/>
        </w:rPr>
      </w:pPr>
      <w:r>
        <w:rPr>
          <w:b/>
          <w:bCs/>
          <w:color w:val="auto"/>
        </w:rPr>
        <w:t>27</w:t>
      </w:r>
      <w:r w:rsidR="00B62095">
        <w:rPr>
          <w:color w:val="auto"/>
        </w:rPr>
        <w:t xml:space="preserve">) </w:t>
      </w:r>
      <w:r w:rsidR="7529B3C7" w:rsidRPr="72C6B8B4">
        <w:rPr>
          <w:color w:val="auto"/>
        </w:rPr>
        <w:t>paragrahvi 26 lõige 5</w:t>
      </w:r>
      <w:r w:rsidR="7529B3C7" w:rsidRPr="72C6B8B4">
        <w:rPr>
          <w:color w:val="auto"/>
          <w:vertAlign w:val="superscript"/>
        </w:rPr>
        <w:t>1</w:t>
      </w:r>
      <w:r w:rsidR="7529B3C7" w:rsidRPr="72C6B8B4">
        <w:rPr>
          <w:color w:val="auto"/>
        </w:rPr>
        <w:t xml:space="preserve"> </w:t>
      </w:r>
      <w:r w:rsidR="001F1156">
        <w:rPr>
          <w:color w:val="auto"/>
        </w:rPr>
        <w:t>muudetakse ja sõnastatakse järgmiselt</w:t>
      </w:r>
      <w:r w:rsidR="7529B3C7" w:rsidRPr="72C6B8B4">
        <w:rPr>
          <w:color w:val="auto"/>
        </w:rPr>
        <w:t>:</w:t>
      </w:r>
    </w:p>
    <w:p w14:paraId="44098705" w14:textId="6B770110" w:rsidR="003336ED" w:rsidRPr="005B689F" w:rsidRDefault="7529B3C7" w:rsidP="00333C5E">
      <w:pPr>
        <w:spacing w:line="240" w:lineRule="auto"/>
        <w:ind w:left="0" w:right="0" w:firstLine="0"/>
        <w:rPr>
          <w:color w:val="auto"/>
        </w:rPr>
      </w:pPr>
      <w:r w:rsidRPr="72C6B8B4">
        <w:rPr>
          <w:color w:val="auto"/>
        </w:rPr>
        <w:t>„(5</w:t>
      </w:r>
      <w:r w:rsidRPr="003C3322">
        <w:rPr>
          <w:color w:val="auto"/>
          <w:vertAlign w:val="superscript"/>
        </w:rPr>
        <w:t>1</w:t>
      </w:r>
      <w:r w:rsidRPr="72C6B8B4">
        <w:rPr>
          <w:color w:val="auto"/>
        </w:rPr>
        <w:t xml:space="preserve">) Riigieelarves liigendatakse ministeeriumi valitsemisala kulud riigiasutuste või nende gruppide kaupa. Ministeeriumi valitsemisala programmi tegevuse ja põhiseadusliku institutsiooni kulud liigendatakse majandusliku sisu </w:t>
      </w:r>
      <w:r w:rsidR="00A86D4A">
        <w:rPr>
          <w:color w:val="auto"/>
        </w:rPr>
        <w:t xml:space="preserve">põhjal </w:t>
      </w:r>
      <w:r w:rsidR="001F49D4">
        <w:rPr>
          <w:color w:val="auto"/>
        </w:rPr>
        <w:t>järgmiselt</w:t>
      </w:r>
      <w:r w:rsidRPr="72C6B8B4">
        <w:rPr>
          <w:color w:val="auto"/>
        </w:rPr>
        <w:t xml:space="preserve">: tööjõu- ja majandamiskulud, sotsiaaltoetused, muud toetused ning muud kulud, eristades riigivõla intressikulu, edasiantava maksu kulud ja </w:t>
      </w:r>
      <w:r w:rsidR="00667AE5">
        <w:rPr>
          <w:color w:val="auto"/>
        </w:rPr>
        <w:t xml:space="preserve">alates </w:t>
      </w:r>
      <w:r w:rsidRPr="72C6B8B4">
        <w:rPr>
          <w:color w:val="auto"/>
        </w:rPr>
        <w:t>ühest miljonist eurost seadusest tulenevad arvestuslikud kulud.“;</w:t>
      </w:r>
    </w:p>
    <w:p w14:paraId="15AC8138" w14:textId="707260E1" w:rsidR="003336ED" w:rsidRPr="005B689F" w:rsidRDefault="003336ED" w:rsidP="00333C5E">
      <w:pPr>
        <w:spacing w:line="240" w:lineRule="auto"/>
        <w:ind w:left="0" w:right="0" w:firstLine="0"/>
        <w:rPr>
          <w:color w:val="auto"/>
        </w:rPr>
      </w:pPr>
    </w:p>
    <w:p w14:paraId="137391ED" w14:textId="3255A491" w:rsidR="00273457" w:rsidRPr="005B689F" w:rsidRDefault="00A15096" w:rsidP="00333C5E">
      <w:pPr>
        <w:spacing w:line="240" w:lineRule="auto"/>
        <w:ind w:left="0" w:right="0"/>
        <w:rPr>
          <w:color w:val="auto"/>
        </w:rPr>
      </w:pPr>
      <w:r>
        <w:rPr>
          <w:b/>
          <w:bCs/>
          <w:color w:val="auto"/>
        </w:rPr>
        <w:t>28</w:t>
      </w:r>
      <w:r w:rsidR="001271E1" w:rsidRPr="72C6B8B4">
        <w:rPr>
          <w:b/>
          <w:color w:val="auto"/>
        </w:rPr>
        <w:t>)</w:t>
      </w:r>
      <w:r w:rsidR="001271E1" w:rsidRPr="72C6B8B4">
        <w:rPr>
          <w:color w:val="auto"/>
        </w:rPr>
        <w:t xml:space="preserve"> </w:t>
      </w:r>
      <w:r w:rsidR="002D1805" w:rsidRPr="72C6B8B4">
        <w:rPr>
          <w:color w:val="auto"/>
        </w:rPr>
        <w:t xml:space="preserve">paragrahvi 26 </w:t>
      </w:r>
      <w:r w:rsidR="2B162508" w:rsidRPr="72C6B8B4">
        <w:rPr>
          <w:color w:val="auto"/>
        </w:rPr>
        <w:t>lõige 5</w:t>
      </w:r>
      <w:r w:rsidR="2B162508" w:rsidRPr="72C6B8B4">
        <w:rPr>
          <w:color w:val="auto"/>
          <w:vertAlign w:val="superscript"/>
        </w:rPr>
        <w:t>2</w:t>
      </w:r>
      <w:r w:rsidR="2B162508" w:rsidRPr="72C6B8B4">
        <w:rPr>
          <w:color w:val="auto"/>
        </w:rPr>
        <w:t xml:space="preserve"> tunnistatakse kehtetuks;</w:t>
      </w:r>
    </w:p>
    <w:p w14:paraId="26771A9E" w14:textId="77777777" w:rsidR="008E28AB" w:rsidRPr="005B689F" w:rsidRDefault="008E28AB" w:rsidP="00333C5E">
      <w:pPr>
        <w:spacing w:line="240" w:lineRule="auto"/>
        <w:ind w:left="0" w:right="0" w:firstLine="0"/>
        <w:rPr>
          <w:color w:val="auto"/>
          <w:szCs w:val="24"/>
        </w:rPr>
      </w:pPr>
    </w:p>
    <w:p w14:paraId="088F434E" w14:textId="2961976E" w:rsidR="00476B6F" w:rsidRDefault="00A15096" w:rsidP="00333C5E">
      <w:pPr>
        <w:spacing w:line="240" w:lineRule="auto"/>
        <w:ind w:left="0" w:right="0"/>
        <w:rPr>
          <w:color w:val="auto"/>
        </w:rPr>
      </w:pPr>
      <w:r>
        <w:rPr>
          <w:b/>
          <w:bCs/>
          <w:color w:val="auto"/>
        </w:rPr>
        <w:t>29</w:t>
      </w:r>
      <w:r w:rsidR="008E28AB" w:rsidRPr="72C6B8B4">
        <w:rPr>
          <w:b/>
          <w:color w:val="auto"/>
        </w:rPr>
        <w:t>)</w:t>
      </w:r>
      <w:r w:rsidR="008E28AB" w:rsidRPr="72C6B8B4">
        <w:rPr>
          <w:color w:val="auto"/>
        </w:rPr>
        <w:t xml:space="preserve"> </w:t>
      </w:r>
      <w:r w:rsidR="009D31F9" w:rsidRPr="72C6B8B4">
        <w:rPr>
          <w:color w:val="auto"/>
        </w:rPr>
        <w:t>paragrahvi 26 lõikes</w:t>
      </w:r>
      <w:r w:rsidR="3E907E73" w:rsidRPr="72C6B8B4">
        <w:rPr>
          <w:color w:val="auto"/>
        </w:rPr>
        <w:t>t</w:t>
      </w:r>
      <w:r w:rsidR="009D31F9" w:rsidRPr="72C6B8B4">
        <w:rPr>
          <w:color w:val="auto"/>
        </w:rPr>
        <w:t xml:space="preserve"> 8 </w:t>
      </w:r>
      <w:r w:rsidR="18FFEA85" w:rsidRPr="72C6B8B4">
        <w:rPr>
          <w:color w:val="auto"/>
        </w:rPr>
        <w:t>jäetakse välja</w:t>
      </w:r>
      <w:r w:rsidR="009D31F9" w:rsidRPr="72C6B8B4">
        <w:rPr>
          <w:color w:val="auto"/>
        </w:rPr>
        <w:t xml:space="preserve"> tekstiosa </w:t>
      </w:r>
      <w:r w:rsidR="00A14D6D" w:rsidRPr="72C6B8B4">
        <w:rPr>
          <w:color w:val="auto"/>
        </w:rPr>
        <w:t>„</w:t>
      </w:r>
      <w:r w:rsidR="009D31F9" w:rsidRPr="72C6B8B4">
        <w:rPr>
          <w:color w:val="auto"/>
        </w:rPr>
        <w:t>, 5</w:t>
      </w:r>
      <w:r w:rsidR="009D31F9" w:rsidRPr="72C6B8B4">
        <w:rPr>
          <w:color w:val="auto"/>
          <w:vertAlign w:val="superscript"/>
        </w:rPr>
        <w:t>2</w:t>
      </w:r>
      <w:r w:rsidR="009D31F9" w:rsidRPr="72C6B8B4">
        <w:rPr>
          <w:color w:val="auto"/>
        </w:rPr>
        <w:t>“;</w:t>
      </w:r>
    </w:p>
    <w:p w14:paraId="293C4201" w14:textId="77777777" w:rsidR="00476B6F" w:rsidRDefault="00476B6F" w:rsidP="00333C5E">
      <w:pPr>
        <w:spacing w:line="240" w:lineRule="auto"/>
        <w:ind w:left="0" w:right="0"/>
        <w:rPr>
          <w:color w:val="auto"/>
        </w:rPr>
      </w:pPr>
    </w:p>
    <w:p w14:paraId="6F2358AA" w14:textId="2AE3392F" w:rsidR="00476B6F" w:rsidRPr="00AB636D" w:rsidRDefault="00A15096" w:rsidP="00333C5E">
      <w:pPr>
        <w:spacing w:line="240" w:lineRule="auto"/>
        <w:ind w:left="0" w:right="0"/>
        <w:rPr>
          <w:color w:val="auto"/>
        </w:rPr>
      </w:pPr>
      <w:r w:rsidRPr="00AB636D">
        <w:rPr>
          <w:b/>
          <w:bCs/>
          <w:color w:val="auto"/>
        </w:rPr>
        <w:t>3</w:t>
      </w:r>
      <w:r>
        <w:rPr>
          <w:b/>
          <w:bCs/>
          <w:color w:val="auto"/>
        </w:rPr>
        <w:t>0</w:t>
      </w:r>
      <w:r w:rsidR="00476B6F" w:rsidRPr="00AB636D">
        <w:rPr>
          <w:b/>
          <w:bCs/>
          <w:color w:val="auto"/>
        </w:rPr>
        <w:t>)</w:t>
      </w:r>
      <w:r w:rsidR="00476B6F" w:rsidRPr="00AB636D">
        <w:rPr>
          <w:color w:val="auto"/>
        </w:rPr>
        <w:t xml:space="preserve"> paragrahvi 27 lõige 2 muudetakse ja sõnastatakse järgmiselt:</w:t>
      </w:r>
    </w:p>
    <w:p w14:paraId="46F4FFE4" w14:textId="3BBC9369" w:rsidR="000E0738" w:rsidRPr="00AB636D" w:rsidRDefault="00DF6C48" w:rsidP="00333C5E">
      <w:pPr>
        <w:spacing w:line="240" w:lineRule="auto"/>
        <w:ind w:left="0" w:right="0"/>
        <w:rPr>
          <w:color w:val="auto"/>
        </w:rPr>
      </w:pPr>
      <w:r w:rsidRPr="00AB636D">
        <w:rPr>
          <w:color w:val="auto"/>
        </w:rPr>
        <w:t>„(2) Eelarveaasta algab 1. jaanuaril ja lõpeb 31. detsembril ning riigieelarvet on lubatud korrigeerida pärast eelarveaasta lõppu käesoleva paragrahvi lõike 3 alusel.“</w:t>
      </w:r>
    </w:p>
    <w:p w14:paraId="7FF4EE08" w14:textId="77777777" w:rsidR="00DF6C48" w:rsidRPr="005B689F" w:rsidRDefault="00DF6C48" w:rsidP="00333C5E">
      <w:pPr>
        <w:spacing w:line="240" w:lineRule="auto"/>
        <w:ind w:left="0" w:right="0"/>
        <w:rPr>
          <w:color w:val="auto"/>
          <w:szCs w:val="24"/>
        </w:rPr>
      </w:pPr>
    </w:p>
    <w:p w14:paraId="0FD26CA3" w14:textId="65C6B1BF" w:rsidR="000E0738" w:rsidRPr="00255999" w:rsidRDefault="00A15096" w:rsidP="00333C5E">
      <w:pPr>
        <w:spacing w:line="240" w:lineRule="auto"/>
        <w:ind w:left="0" w:right="0"/>
        <w:rPr>
          <w:color w:val="auto"/>
          <w:szCs w:val="24"/>
        </w:rPr>
      </w:pPr>
      <w:r w:rsidRPr="00255999">
        <w:rPr>
          <w:b/>
          <w:bCs/>
          <w:color w:val="auto"/>
          <w:szCs w:val="24"/>
        </w:rPr>
        <w:t>3</w:t>
      </w:r>
      <w:r>
        <w:rPr>
          <w:b/>
          <w:bCs/>
          <w:color w:val="auto"/>
          <w:szCs w:val="24"/>
        </w:rPr>
        <w:t>1</w:t>
      </w:r>
      <w:r w:rsidR="000E0738" w:rsidRPr="00255999">
        <w:rPr>
          <w:b/>
          <w:bCs/>
          <w:color w:val="auto"/>
          <w:szCs w:val="24"/>
        </w:rPr>
        <w:t>)</w:t>
      </w:r>
      <w:r w:rsidR="000E0738" w:rsidRPr="00255999">
        <w:rPr>
          <w:color w:val="auto"/>
          <w:szCs w:val="24"/>
        </w:rPr>
        <w:t xml:space="preserve"> paragrahvi 2</w:t>
      </w:r>
      <w:r w:rsidR="00B55822" w:rsidRPr="00255999">
        <w:rPr>
          <w:color w:val="auto"/>
          <w:szCs w:val="24"/>
        </w:rPr>
        <w:t>7 täiendata</w:t>
      </w:r>
      <w:r w:rsidR="006602CC" w:rsidRPr="00255999">
        <w:rPr>
          <w:color w:val="auto"/>
          <w:szCs w:val="24"/>
        </w:rPr>
        <w:t>kse lõikega 3 järgmises sõnastuses:</w:t>
      </w:r>
    </w:p>
    <w:p w14:paraId="528518EC" w14:textId="54C3A00B" w:rsidR="000E0738" w:rsidRPr="00A322F8" w:rsidRDefault="000A6D9C" w:rsidP="00333C5E">
      <w:pPr>
        <w:spacing w:line="240" w:lineRule="auto"/>
        <w:ind w:left="0" w:right="0"/>
        <w:rPr>
          <w:color w:val="auto"/>
        </w:rPr>
      </w:pPr>
      <w:r w:rsidRPr="00A322F8">
        <w:rPr>
          <w:color w:val="auto"/>
        </w:rPr>
        <w:t>„(3)</w:t>
      </w:r>
      <w:r w:rsidR="009A1F26" w:rsidRPr="00A322F8">
        <w:rPr>
          <w:color w:val="auto"/>
        </w:rPr>
        <w:t xml:space="preserve"> </w:t>
      </w:r>
      <w:r w:rsidR="00142FA9" w:rsidRPr="00A322F8">
        <w:rPr>
          <w:color w:val="auto"/>
        </w:rPr>
        <w:t xml:space="preserve">Käesoleva paragrahvi lõikes 2 nimetatud eelarveaastale </w:t>
      </w:r>
      <w:r w:rsidR="00A322F8" w:rsidRPr="00A322F8">
        <w:rPr>
          <w:color w:val="auto"/>
        </w:rPr>
        <w:t>j</w:t>
      </w:r>
      <w:r w:rsidR="000E2228" w:rsidRPr="00A322F8">
        <w:rPr>
          <w:color w:val="auto"/>
        </w:rPr>
        <w:t xml:space="preserve">ärgneva eelarveaasta kahe esimese </w:t>
      </w:r>
      <w:r w:rsidR="006D7EF8" w:rsidRPr="00A322F8">
        <w:rPr>
          <w:color w:val="auto"/>
        </w:rPr>
        <w:t>kuu jooksul</w:t>
      </w:r>
      <w:r w:rsidR="4890D455" w:rsidRPr="00A322F8">
        <w:rPr>
          <w:color w:val="auto"/>
        </w:rPr>
        <w:t xml:space="preserve"> võib </w:t>
      </w:r>
      <w:r w:rsidR="0FCD75BA" w:rsidRPr="00A322F8">
        <w:rPr>
          <w:color w:val="auto"/>
        </w:rPr>
        <w:t>riigieelarve</w:t>
      </w:r>
      <w:r w:rsidR="004729D5" w:rsidRPr="00A322F8">
        <w:rPr>
          <w:color w:val="auto"/>
        </w:rPr>
        <w:t>s</w:t>
      </w:r>
      <w:r w:rsidR="0FCD75BA" w:rsidRPr="00A322F8">
        <w:rPr>
          <w:color w:val="auto"/>
        </w:rPr>
        <w:t xml:space="preserve"> </w:t>
      </w:r>
      <w:r w:rsidR="4890D455" w:rsidRPr="00A322F8">
        <w:rPr>
          <w:color w:val="auto"/>
        </w:rPr>
        <w:t xml:space="preserve">teha </w:t>
      </w:r>
      <w:r w:rsidR="3D4AA71A" w:rsidRPr="00A322F8">
        <w:rPr>
          <w:color w:val="auto"/>
        </w:rPr>
        <w:t xml:space="preserve">vahendite liigenduse muutmisega </w:t>
      </w:r>
      <w:r w:rsidR="00F1786D">
        <w:rPr>
          <w:color w:val="auto"/>
        </w:rPr>
        <w:t>seotud</w:t>
      </w:r>
      <w:r w:rsidR="00F1786D" w:rsidRPr="00A322F8">
        <w:rPr>
          <w:color w:val="auto"/>
        </w:rPr>
        <w:t xml:space="preserve"> </w:t>
      </w:r>
      <w:r w:rsidR="69C10110" w:rsidRPr="00A322F8">
        <w:rPr>
          <w:color w:val="auto"/>
        </w:rPr>
        <w:t>o</w:t>
      </w:r>
      <w:r w:rsidR="009A1F26" w:rsidRPr="00A322F8">
        <w:rPr>
          <w:color w:val="auto"/>
        </w:rPr>
        <w:t>tsuseid</w:t>
      </w:r>
      <w:r w:rsidR="193F60D3" w:rsidRPr="00A322F8">
        <w:rPr>
          <w:color w:val="auto"/>
        </w:rPr>
        <w:t xml:space="preserve"> </w:t>
      </w:r>
      <w:r w:rsidR="00DB51C4" w:rsidRPr="00A322F8">
        <w:rPr>
          <w:color w:val="auto"/>
        </w:rPr>
        <w:t xml:space="preserve">eelarve korrigeerimiseks </w:t>
      </w:r>
      <w:r w:rsidR="193F60D3" w:rsidRPr="00350D63">
        <w:rPr>
          <w:color w:val="auto"/>
        </w:rPr>
        <w:t>käesoleva seaduse § 56 ja 58</w:t>
      </w:r>
      <w:r w:rsidR="193F60D3" w:rsidRPr="00A322F8">
        <w:rPr>
          <w:color w:val="auto"/>
        </w:rPr>
        <w:t xml:space="preserve"> </w:t>
      </w:r>
      <w:r w:rsidR="00DC25B9" w:rsidRPr="00A322F8">
        <w:rPr>
          <w:color w:val="auto"/>
        </w:rPr>
        <w:t>kohaselt</w:t>
      </w:r>
      <w:r w:rsidR="00461BE3" w:rsidRPr="00A322F8">
        <w:rPr>
          <w:color w:val="auto"/>
        </w:rPr>
        <w:t xml:space="preserve"> ning riigieelarves sätestatud ulatuses ja tingimustel</w:t>
      </w:r>
      <w:r w:rsidR="006D7EF8" w:rsidRPr="00A322F8">
        <w:rPr>
          <w:color w:val="auto"/>
        </w:rPr>
        <w:t>.</w:t>
      </w:r>
      <w:r w:rsidR="00366FC2" w:rsidRPr="00A322F8">
        <w:rPr>
          <w:color w:val="auto"/>
        </w:rPr>
        <w:t>“;</w:t>
      </w:r>
    </w:p>
    <w:p w14:paraId="60BBD09E" w14:textId="77777777" w:rsidR="00FB42D9" w:rsidRPr="005B689F" w:rsidRDefault="00FB42D9" w:rsidP="00333C5E">
      <w:pPr>
        <w:spacing w:line="240" w:lineRule="auto"/>
        <w:ind w:left="0" w:right="0"/>
        <w:rPr>
          <w:b/>
          <w:bCs/>
          <w:color w:val="auto"/>
          <w:szCs w:val="24"/>
        </w:rPr>
      </w:pPr>
    </w:p>
    <w:p w14:paraId="6BF0718E" w14:textId="0BE1BBE9" w:rsidR="00EA6136" w:rsidRDefault="00A15096" w:rsidP="00333C5E">
      <w:pPr>
        <w:spacing w:after="0" w:line="240" w:lineRule="auto"/>
        <w:ind w:left="0" w:right="0"/>
        <w:rPr>
          <w:color w:val="auto"/>
        </w:rPr>
      </w:pPr>
      <w:r>
        <w:rPr>
          <w:b/>
          <w:color w:val="auto"/>
        </w:rPr>
        <w:lastRenderedPageBreak/>
        <w:t>32</w:t>
      </w:r>
      <w:r w:rsidR="00F27F42" w:rsidRPr="72C6B8B4">
        <w:rPr>
          <w:b/>
          <w:color w:val="auto"/>
        </w:rPr>
        <w:t>)</w:t>
      </w:r>
      <w:r w:rsidR="00F27F42" w:rsidRPr="72C6B8B4">
        <w:rPr>
          <w:color w:val="auto"/>
        </w:rPr>
        <w:t xml:space="preserve"> paragrahvi 46 lõi</w:t>
      </w:r>
      <w:r w:rsidR="1ED7ED41" w:rsidRPr="72C6B8B4">
        <w:rPr>
          <w:color w:val="auto"/>
        </w:rPr>
        <w:t>ke</w:t>
      </w:r>
      <w:r w:rsidR="00F27F42" w:rsidRPr="72C6B8B4">
        <w:rPr>
          <w:color w:val="auto"/>
        </w:rPr>
        <w:t xml:space="preserve"> 2</w:t>
      </w:r>
      <w:r w:rsidR="3E171318" w:rsidRPr="72C6B8B4">
        <w:rPr>
          <w:color w:val="auto"/>
        </w:rPr>
        <w:t xml:space="preserve"> sissejuhatav lauseosa</w:t>
      </w:r>
      <w:r w:rsidR="00F27F42" w:rsidRPr="72C6B8B4">
        <w:rPr>
          <w:color w:val="auto"/>
        </w:rPr>
        <w:t xml:space="preserve"> muudetakse ja sõnastatakse järgmiselt:</w:t>
      </w:r>
    </w:p>
    <w:p w14:paraId="298560B1" w14:textId="33A18024" w:rsidR="00F27F42" w:rsidRPr="005B689F" w:rsidRDefault="00F27F42" w:rsidP="00333C5E">
      <w:pPr>
        <w:spacing w:after="0" w:line="240" w:lineRule="auto"/>
        <w:ind w:left="0" w:right="0"/>
        <w:rPr>
          <w:color w:val="auto"/>
          <w:szCs w:val="24"/>
        </w:rPr>
      </w:pPr>
      <w:r w:rsidRPr="005B689F">
        <w:rPr>
          <w:color w:val="auto"/>
          <w:szCs w:val="24"/>
        </w:rPr>
        <w:t>„</w:t>
      </w:r>
      <w:r w:rsidR="00744218" w:rsidRPr="008945B0">
        <w:rPr>
          <w:color w:val="auto"/>
          <w:szCs w:val="24"/>
        </w:rPr>
        <w:t>Kohaliku omavalitsuse üksuste</w:t>
      </w:r>
      <w:r w:rsidR="00744218">
        <w:rPr>
          <w:color w:val="auto"/>
          <w:szCs w:val="24"/>
        </w:rPr>
        <w:t>,</w:t>
      </w:r>
      <w:r w:rsidR="00744218" w:rsidRPr="008945B0">
        <w:rPr>
          <w:color w:val="auto"/>
          <w:szCs w:val="24"/>
        </w:rPr>
        <w:t xml:space="preserve"> üleriigiliste kohaliku omavalitsuse üksuste liitude ja Vabariigi Valitsuse esindajad peavad enne eelarvestrateegia ja riigieelarve eelnõu koostamist läbirääkimisi eesmärgiga kokku leppida järgmistes küsimustes</w:t>
      </w:r>
      <w:r w:rsidR="008945B0" w:rsidRPr="008945B0">
        <w:rPr>
          <w:color w:val="auto"/>
          <w:szCs w:val="24"/>
        </w:rPr>
        <w:t>:“;</w:t>
      </w:r>
    </w:p>
    <w:p w14:paraId="4A2FB22E" w14:textId="77777777" w:rsidR="0004372A" w:rsidRPr="005B689F" w:rsidRDefault="0004372A" w:rsidP="00333C5E">
      <w:pPr>
        <w:spacing w:after="0" w:line="240" w:lineRule="auto"/>
        <w:ind w:left="0" w:right="0"/>
        <w:rPr>
          <w:color w:val="auto"/>
          <w:szCs w:val="24"/>
        </w:rPr>
      </w:pPr>
    </w:p>
    <w:p w14:paraId="1F645AE0" w14:textId="5A9FA8FF" w:rsidR="00EA6136" w:rsidRDefault="00A15096" w:rsidP="00333C5E">
      <w:pPr>
        <w:spacing w:after="0" w:line="240" w:lineRule="auto"/>
        <w:ind w:left="0" w:right="0"/>
        <w:rPr>
          <w:color w:val="auto"/>
          <w:szCs w:val="24"/>
        </w:rPr>
      </w:pPr>
      <w:bookmarkStart w:id="8" w:name="_Hlk200440764"/>
      <w:r>
        <w:rPr>
          <w:b/>
          <w:bCs/>
          <w:color w:val="auto"/>
          <w:szCs w:val="24"/>
        </w:rPr>
        <w:t>33</w:t>
      </w:r>
      <w:r w:rsidR="00F27F42" w:rsidRPr="00BB6C1C">
        <w:rPr>
          <w:b/>
          <w:bCs/>
          <w:color w:val="auto"/>
          <w:szCs w:val="24"/>
        </w:rPr>
        <w:t>)</w:t>
      </w:r>
      <w:r w:rsidR="00F27F42" w:rsidRPr="005B689F">
        <w:rPr>
          <w:color w:val="auto"/>
          <w:szCs w:val="24"/>
        </w:rPr>
        <w:t xml:space="preserve"> paragrahvi 46 lõike 2 punkt 2</w:t>
      </w:r>
      <w:r w:rsidR="004D092C">
        <w:rPr>
          <w:color w:val="auto"/>
          <w:szCs w:val="24"/>
        </w:rPr>
        <w:t xml:space="preserve"> muudetakse ja sõnastatakse järgmiselt:</w:t>
      </w:r>
      <w:bookmarkEnd w:id="8"/>
    </w:p>
    <w:p w14:paraId="0BC344F9" w14:textId="4BCB16BD" w:rsidR="00721A71" w:rsidRDefault="00310680" w:rsidP="00333C5E">
      <w:pPr>
        <w:spacing w:after="0" w:line="240" w:lineRule="auto"/>
        <w:ind w:left="0" w:right="0"/>
        <w:rPr>
          <w:color w:val="auto"/>
        </w:rPr>
      </w:pPr>
      <w:r w:rsidRPr="00DE6B93">
        <w:rPr>
          <w:color w:val="auto"/>
        </w:rPr>
        <w:t>„</w:t>
      </w:r>
      <w:r w:rsidR="001442E1" w:rsidRPr="00B57FF5">
        <w:rPr>
          <w:color w:val="auto"/>
        </w:rPr>
        <w:t>2)</w:t>
      </w:r>
      <w:r w:rsidR="001442E1" w:rsidRPr="00DE6B93">
        <w:rPr>
          <w:color w:val="auto"/>
        </w:rPr>
        <w:t xml:space="preserve"> </w:t>
      </w:r>
      <w:r w:rsidR="004D092C" w:rsidRPr="00DE6B93">
        <w:rPr>
          <w:color w:val="auto"/>
        </w:rPr>
        <w:t xml:space="preserve">käesoleva </w:t>
      </w:r>
      <w:r w:rsidR="004D092C" w:rsidRPr="4D6F2D10">
        <w:rPr>
          <w:color w:val="auto"/>
        </w:rPr>
        <w:t xml:space="preserve">paragrahvi lõike 1 punktides 1 ja 2 nimetatud toetuste jaotamise alused, kasutamise tingimused, suuruse kujunemise põhimõtted </w:t>
      </w:r>
      <w:r w:rsidR="00106DBE">
        <w:rPr>
          <w:color w:val="auto"/>
        </w:rPr>
        <w:t>ja</w:t>
      </w:r>
      <w:r w:rsidR="004D092C" w:rsidRPr="4D6F2D10">
        <w:rPr>
          <w:color w:val="auto"/>
        </w:rPr>
        <w:t xml:space="preserve"> suurused eelarvestrateegia perioodiks ja eelarveaastaks;</w:t>
      </w:r>
      <w:r w:rsidR="00721A71" w:rsidRPr="4D6F2D10">
        <w:rPr>
          <w:color w:val="auto"/>
        </w:rPr>
        <w:t>“</w:t>
      </w:r>
      <w:r w:rsidR="00165754" w:rsidRPr="4D6F2D10">
        <w:rPr>
          <w:color w:val="auto"/>
        </w:rPr>
        <w:t>;</w:t>
      </w:r>
    </w:p>
    <w:p w14:paraId="0B85AFA9" w14:textId="77777777" w:rsidR="00721A71" w:rsidRDefault="00721A71" w:rsidP="00333C5E">
      <w:pPr>
        <w:spacing w:after="0" w:line="240" w:lineRule="auto"/>
        <w:ind w:left="0" w:right="0"/>
        <w:rPr>
          <w:color w:val="auto"/>
          <w:szCs w:val="24"/>
        </w:rPr>
      </w:pPr>
    </w:p>
    <w:p w14:paraId="3B0ED4D8" w14:textId="6DF89A4A" w:rsidR="00EA6136" w:rsidRDefault="00A15096" w:rsidP="00333C5E">
      <w:pPr>
        <w:spacing w:after="0" w:line="240" w:lineRule="auto"/>
        <w:ind w:left="0" w:right="0"/>
        <w:rPr>
          <w:color w:val="auto"/>
          <w:szCs w:val="24"/>
        </w:rPr>
      </w:pPr>
      <w:r>
        <w:rPr>
          <w:b/>
          <w:bCs/>
          <w:color w:val="auto"/>
          <w:szCs w:val="24"/>
        </w:rPr>
        <w:t>34</w:t>
      </w:r>
      <w:r w:rsidR="00721A71" w:rsidRPr="00BB6C1C">
        <w:rPr>
          <w:b/>
          <w:bCs/>
          <w:color w:val="auto"/>
          <w:szCs w:val="24"/>
        </w:rPr>
        <w:t>)</w:t>
      </w:r>
      <w:r w:rsidR="00721A71" w:rsidRPr="005B689F">
        <w:rPr>
          <w:color w:val="auto"/>
          <w:szCs w:val="24"/>
        </w:rPr>
        <w:t xml:space="preserve"> paragrahvi 46 lõike 2 punkt </w:t>
      </w:r>
      <w:r w:rsidR="00C50578">
        <w:rPr>
          <w:color w:val="auto"/>
          <w:szCs w:val="24"/>
        </w:rPr>
        <w:t>5</w:t>
      </w:r>
      <w:r w:rsidR="00721A71">
        <w:rPr>
          <w:color w:val="auto"/>
          <w:szCs w:val="24"/>
        </w:rPr>
        <w:t xml:space="preserve"> muudetakse ja sõnastatakse järgmiselt:</w:t>
      </w:r>
    </w:p>
    <w:p w14:paraId="0BC2809D" w14:textId="430844DA" w:rsidR="00C50578" w:rsidRDefault="008345BD" w:rsidP="00333C5E">
      <w:pPr>
        <w:spacing w:after="0" w:line="240" w:lineRule="auto"/>
        <w:ind w:left="0" w:right="0"/>
        <w:rPr>
          <w:color w:val="auto"/>
          <w:szCs w:val="24"/>
        </w:rPr>
      </w:pPr>
      <w:r w:rsidRPr="00B57FF5">
        <w:rPr>
          <w:color w:val="auto"/>
          <w:szCs w:val="24"/>
        </w:rPr>
        <w:t>„</w:t>
      </w:r>
      <w:r w:rsidR="001442E1" w:rsidRPr="00B57FF5">
        <w:rPr>
          <w:color w:val="auto"/>
          <w:szCs w:val="24"/>
        </w:rPr>
        <w:t xml:space="preserve">5) finantsdistsipliini </w:t>
      </w:r>
      <w:r w:rsidR="001442E1" w:rsidRPr="001442E1">
        <w:rPr>
          <w:color w:val="auto"/>
          <w:szCs w:val="24"/>
        </w:rPr>
        <w:t>tagamise meetmed ja vajaduse korral kohaliku omavalitsuse üksuste konsolideeritud eelarvepositsiooni parandamise meetmed;</w:t>
      </w:r>
      <w:r w:rsidR="00165754">
        <w:rPr>
          <w:color w:val="auto"/>
          <w:szCs w:val="24"/>
        </w:rPr>
        <w:t>“;</w:t>
      </w:r>
    </w:p>
    <w:p w14:paraId="2EE20552" w14:textId="77777777" w:rsidR="00C50578" w:rsidRDefault="00C50578" w:rsidP="00333C5E">
      <w:pPr>
        <w:spacing w:after="0" w:line="240" w:lineRule="auto"/>
        <w:ind w:left="0" w:right="0"/>
        <w:rPr>
          <w:color w:val="auto"/>
          <w:szCs w:val="24"/>
        </w:rPr>
      </w:pPr>
    </w:p>
    <w:p w14:paraId="7CDB33FF" w14:textId="1AA0DC82" w:rsidR="00F27F42" w:rsidRPr="005B689F" w:rsidRDefault="00A15096" w:rsidP="00333C5E">
      <w:pPr>
        <w:spacing w:after="0" w:line="240" w:lineRule="auto"/>
        <w:ind w:left="0" w:right="0"/>
        <w:rPr>
          <w:color w:val="auto"/>
          <w:szCs w:val="24"/>
        </w:rPr>
      </w:pPr>
      <w:r>
        <w:rPr>
          <w:b/>
          <w:bCs/>
          <w:color w:val="auto"/>
          <w:szCs w:val="24"/>
        </w:rPr>
        <w:t>35</w:t>
      </w:r>
      <w:r w:rsidR="00C50578" w:rsidRPr="00FE3694">
        <w:rPr>
          <w:b/>
          <w:bCs/>
          <w:color w:val="auto"/>
          <w:szCs w:val="24"/>
        </w:rPr>
        <w:t>)</w:t>
      </w:r>
      <w:r w:rsidR="00B0697D">
        <w:rPr>
          <w:color w:val="auto"/>
          <w:szCs w:val="24"/>
        </w:rPr>
        <w:t xml:space="preserve"> </w:t>
      </w:r>
      <w:r w:rsidR="00B0697D" w:rsidRPr="00B0697D">
        <w:rPr>
          <w:color w:val="auto"/>
          <w:szCs w:val="24"/>
        </w:rPr>
        <w:t>paragrahvi 46 lõike 2 punkt 6 tunnistatakse kehtetuks;</w:t>
      </w:r>
    </w:p>
    <w:p w14:paraId="2580E253" w14:textId="77777777" w:rsidR="0004372A" w:rsidRDefault="0004372A" w:rsidP="00333C5E">
      <w:pPr>
        <w:spacing w:after="0" w:line="240" w:lineRule="auto"/>
        <w:ind w:left="0" w:right="0"/>
        <w:rPr>
          <w:color w:val="auto"/>
          <w:szCs w:val="24"/>
        </w:rPr>
      </w:pPr>
    </w:p>
    <w:p w14:paraId="4861157D" w14:textId="0FDF6687" w:rsidR="00095BB1" w:rsidRDefault="00A15096" w:rsidP="00333C5E">
      <w:pPr>
        <w:spacing w:after="0" w:line="240" w:lineRule="auto"/>
        <w:ind w:left="0" w:right="0"/>
        <w:rPr>
          <w:color w:val="auto"/>
        </w:rPr>
      </w:pPr>
      <w:r w:rsidRPr="70BB67A3">
        <w:rPr>
          <w:b/>
          <w:bCs/>
          <w:color w:val="auto"/>
        </w:rPr>
        <w:t>3</w:t>
      </w:r>
      <w:r>
        <w:rPr>
          <w:b/>
          <w:bCs/>
          <w:color w:val="auto"/>
        </w:rPr>
        <w:t>6</w:t>
      </w:r>
      <w:r w:rsidR="00CE61D8" w:rsidRPr="70BB67A3">
        <w:rPr>
          <w:b/>
          <w:color w:val="auto"/>
        </w:rPr>
        <w:t>)</w:t>
      </w:r>
      <w:r w:rsidR="00CE61D8" w:rsidRPr="70BB67A3">
        <w:rPr>
          <w:color w:val="auto"/>
        </w:rPr>
        <w:t xml:space="preserve"> paragrahvi 46 täiendatakse lõi</w:t>
      </w:r>
      <w:r w:rsidR="007A2F2D" w:rsidRPr="70BB67A3">
        <w:rPr>
          <w:color w:val="auto"/>
        </w:rPr>
        <w:t>g</w:t>
      </w:r>
      <w:r w:rsidR="004935E4" w:rsidRPr="70BB67A3">
        <w:rPr>
          <w:color w:val="auto"/>
        </w:rPr>
        <w:t>et</w:t>
      </w:r>
      <w:r w:rsidR="00CE61D8" w:rsidRPr="70BB67A3">
        <w:rPr>
          <w:color w:val="auto"/>
        </w:rPr>
        <w:t xml:space="preserve">ega 6 </w:t>
      </w:r>
      <w:r w:rsidR="004935E4" w:rsidRPr="70BB67A3">
        <w:rPr>
          <w:color w:val="auto"/>
        </w:rPr>
        <w:t>ja 7</w:t>
      </w:r>
      <w:r w:rsidR="00CE61D8" w:rsidRPr="70BB67A3">
        <w:rPr>
          <w:color w:val="auto"/>
        </w:rPr>
        <w:t xml:space="preserve"> järgmises sõnastuses:</w:t>
      </w:r>
    </w:p>
    <w:p w14:paraId="23D11BE4" w14:textId="49D2C656" w:rsidR="00697D84" w:rsidRDefault="00CE61D8" w:rsidP="00333C5E">
      <w:pPr>
        <w:spacing w:after="0" w:line="240" w:lineRule="auto"/>
        <w:ind w:left="0" w:right="0"/>
        <w:rPr>
          <w:color w:val="auto"/>
        </w:rPr>
      </w:pPr>
      <w:r w:rsidRPr="3C9C634E">
        <w:rPr>
          <w:color w:val="auto"/>
        </w:rPr>
        <w:t>„</w:t>
      </w:r>
      <w:r w:rsidR="00375337" w:rsidRPr="3C9C634E">
        <w:rPr>
          <w:color w:val="auto"/>
        </w:rPr>
        <w:t xml:space="preserve">(6) </w:t>
      </w:r>
      <w:r w:rsidR="00375337" w:rsidRPr="3C9C634E">
        <w:rPr>
          <w:szCs w:val="24"/>
        </w:rPr>
        <w:t xml:space="preserve">Kui </w:t>
      </w:r>
      <w:r w:rsidR="62F52957" w:rsidRPr="3C9C634E">
        <w:rPr>
          <w:szCs w:val="24"/>
        </w:rPr>
        <w:t xml:space="preserve">Riigikogu või Vabariigi Valitsus kehtestab </w:t>
      </w:r>
      <w:r w:rsidR="00375337" w:rsidRPr="3C9C634E">
        <w:rPr>
          <w:szCs w:val="24"/>
        </w:rPr>
        <w:t>pärast kohaliku omavalitsuse üksuse e</w:t>
      </w:r>
      <w:r w:rsidR="00375337" w:rsidRPr="00375337">
        <w:rPr>
          <w:color w:val="auto"/>
          <w:szCs w:val="24"/>
        </w:rPr>
        <w:t xml:space="preserve">elarveaasta algust õigusakti, mille alusel </w:t>
      </w:r>
      <w:r w:rsidR="62F52957" w:rsidRPr="3C9C634E">
        <w:rPr>
          <w:color w:val="auto"/>
          <w:szCs w:val="24"/>
        </w:rPr>
        <w:t xml:space="preserve">vähenevad </w:t>
      </w:r>
      <w:r w:rsidR="00375337" w:rsidRPr="00375337">
        <w:rPr>
          <w:color w:val="auto"/>
          <w:szCs w:val="24"/>
        </w:rPr>
        <w:t xml:space="preserve">kohaliku omavalitsuse üksuse eelarve sissetulekud või </w:t>
      </w:r>
      <w:r w:rsidR="62F52957" w:rsidRPr="3C9C634E">
        <w:rPr>
          <w:color w:val="auto"/>
          <w:szCs w:val="24"/>
        </w:rPr>
        <w:t xml:space="preserve">suurenevad </w:t>
      </w:r>
      <w:r w:rsidR="00375337" w:rsidRPr="00375337">
        <w:rPr>
          <w:color w:val="auto"/>
          <w:szCs w:val="24"/>
        </w:rPr>
        <w:t xml:space="preserve">väljaminekud </w:t>
      </w:r>
      <w:r w:rsidR="62F52957" w:rsidRPr="3C9C634E">
        <w:rPr>
          <w:color w:val="auto"/>
          <w:szCs w:val="24"/>
        </w:rPr>
        <w:t>jooksval eelarveaastal</w:t>
      </w:r>
      <w:r w:rsidR="00375337" w:rsidRPr="00375337">
        <w:rPr>
          <w:color w:val="auto"/>
          <w:szCs w:val="24"/>
        </w:rPr>
        <w:t xml:space="preserve">, hüvitab riik õigusakti kehtestamisega </w:t>
      </w:r>
      <w:r w:rsidR="62F52957" w:rsidRPr="3C9C634E">
        <w:rPr>
          <w:color w:val="auto"/>
          <w:szCs w:val="24"/>
        </w:rPr>
        <w:t xml:space="preserve">kaasnevad rahalised lisamõjud </w:t>
      </w:r>
      <w:r w:rsidR="00375337" w:rsidRPr="00375337">
        <w:rPr>
          <w:color w:val="auto"/>
          <w:szCs w:val="24"/>
        </w:rPr>
        <w:t>eelarvele samas ulatuses või vähendab kohaliku omavalitsuse üksusele</w:t>
      </w:r>
      <w:r w:rsidR="00375337" w:rsidRPr="3C9C634E">
        <w:rPr>
          <w:szCs w:val="24"/>
        </w:rPr>
        <w:t xml:space="preserve"> pandud kohustusi</w:t>
      </w:r>
      <w:r w:rsidR="62F52957" w:rsidRPr="3C9C634E">
        <w:rPr>
          <w:szCs w:val="24"/>
        </w:rPr>
        <w:t xml:space="preserve"> proportsionaalselt.</w:t>
      </w:r>
      <w:r w:rsidR="00375337" w:rsidRPr="3C9C634E">
        <w:rPr>
          <w:szCs w:val="24"/>
        </w:rPr>
        <w:t xml:space="preserve"> Hüvitist ei maksta, kui õigusakti kehtestamise tulemusena </w:t>
      </w:r>
      <w:r w:rsidR="62F52957" w:rsidRPr="3C9C634E">
        <w:rPr>
          <w:szCs w:val="24"/>
        </w:rPr>
        <w:t xml:space="preserve">vähenevad </w:t>
      </w:r>
      <w:r w:rsidR="00375337" w:rsidRPr="3C9C634E">
        <w:rPr>
          <w:szCs w:val="24"/>
        </w:rPr>
        <w:t xml:space="preserve">kohaliku omavalitsuse üksuse eelarve sissetulekud või </w:t>
      </w:r>
      <w:r w:rsidR="62F52957" w:rsidRPr="3C9C634E">
        <w:rPr>
          <w:szCs w:val="24"/>
        </w:rPr>
        <w:t xml:space="preserve">suurenevad </w:t>
      </w:r>
      <w:r w:rsidR="00375337" w:rsidRPr="3C9C634E">
        <w:rPr>
          <w:szCs w:val="24"/>
        </w:rPr>
        <w:t xml:space="preserve">väljaminekud vähem kui 10 000 </w:t>
      </w:r>
      <w:r w:rsidR="62F52957" w:rsidRPr="3C9C634E">
        <w:rPr>
          <w:szCs w:val="24"/>
        </w:rPr>
        <w:t>euro ulatuses</w:t>
      </w:r>
      <w:r w:rsidR="00375337" w:rsidRPr="3C9C634E">
        <w:rPr>
          <w:szCs w:val="24"/>
        </w:rPr>
        <w:t>.</w:t>
      </w:r>
    </w:p>
    <w:p w14:paraId="158C56DF" w14:textId="77777777" w:rsidR="00697D84" w:rsidRDefault="00697D84" w:rsidP="00333C5E">
      <w:pPr>
        <w:spacing w:after="0" w:line="240" w:lineRule="auto"/>
        <w:ind w:left="0" w:right="0"/>
        <w:rPr>
          <w:color w:val="auto"/>
          <w:szCs w:val="24"/>
        </w:rPr>
      </w:pPr>
    </w:p>
    <w:p w14:paraId="3BB2CC27" w14:textId="447B2EDA" w:rsidR="005D6879" w:rsidRPr="005B689F" w:rsidRDefault="005D6879" w:rsidP="005D6879">
      <w:pPr>
        <w:spacing w:after="0" w:line="240" w:lineRule="auto"/>
        <w:rPr>
          <w:color w:val="auto"/>
          <w:szCs w:val="24"/>
        </w:rPr>
      </w:pPr>
      <w:r w:rsidRPr="00CD324A">
        <w:rPr>
          <w:color w:val="auto"/>
          <w:szCs w:val="24"/>
        </w:rPr>
        <w:t xml:space="preserve">(7) Käesoleva paragrahvi lõikes 6 nimetatud õigusakti kehtestamisega kaasnevaid </w:t>
      </w:r>
      <w:r>
        <w:rPr>
          <w:color w:val="auto"/>
          <w:szCs w:val="24"/>
        </w:rPr>
        <w:t>lisa</w:t>
      </w:r>
      <w:r w:rsidRPr="00CD324A">
        <w:rPr>
          <w:color w:val="auto"/>
          <w:szCs w:val="24"/>
        </w:rPr>
        <w:t>kulusid ei hüvitata, kui Vabariigi Valitsuse õigusakt on kehtestatud kahe või mitme kohaliku omavalitsuse üksuse kokkuleppe</w:t>
      </w:r>
      <w:r>
        <w:rPr>
          <w:color w:val="auto"/>
          <w:szCs w:val="24"/>
        </w:rPr>
        <w:t xml:space="preserve"> alusel</w:t>
      </w:r>
      <w:r w:rsidRPr="00CD324A">
        <w:rPr>
          <w:color w:val="auto"/>
          <w:szCs w:val="24"/>
        </w:rPr>
        <w:t xml:space="preserve"> või kulude mittehüvitamine on üleriigilise kohaliku omavalitsuse üksuste liidu ja Vabariigi Valitsuse esindajate vahel kokku lepitud.</w:t>
      </w:r>
      <w:r w:rsidRPr="005B689F">
        <w:rPr>
          <w:color w:val="auto"/>
          <w:szCs w:val="24"/>
        </w:rPr>
        <w:t>“;</w:t>
      </w:r>
    </w:p>
    <w:p w14:paraId="68D6F4E1" w14:textId="77777777" w:rsidR="0004372A" w:rsidRPr="005B689F" w:rsidRDefault="0004372A" w:rsidP="00333C5E">
      <w:pPr>
        <w:spacing w:after="0" w:line="240" w:lineRule="auto"/>
        <w:ind w:left="0" w:right="0"/>
        <w:rPr>
          <w:color w:val="auto"/>
          <w:szCs w:val="24"/>
        </w:rPr>
      </w:pPr>
    </w:p>
    <w:p w14:paraId="2A9A7020" w14:textId="0F2E67F5" w:rsidR="00095BB1" w:rsidRDefault="00A15096" w:rsidP="00333C5E">
      <w:pPr>
        <w:spacing w:after="0" w:line="240" w:lineRule="auto"/>
        <w:ind w:left="0" w:right="0"/>
        <w:rPr>
          <w:color w:val="auto"/>
          <w:szCs w:val="24"/>
        </w:rPr>
      </w:pPr>
      <w:r>
        <w:rPr>
          <w:b/>
          <w:bCs/>
          <w:color w:val="auto"/>
          <w:szCs w:val="24"/>
        </w:rPr>
        <w:t>37</w:t>
      </w:r>
      <w:r w:rsidR="00923BFE" w:rsidRPr="00BB6C1C">
        <w:rPr>
          <w:b/>
          <w:bCs/>
          <w:color w:val="auto"/>
          <w:szCs w:val="24"/>
        </w:rPr>
        <w:t>)</w:t>
      </w:r>
      <w:r w:rsidR="00923BFE" w:rsidRPr="005B689F">
        <w:rPr>
          <w:color w:val="auto"/>
          <w:szCs w:val="24"/>
        </w:rPr>
        <w:t xml:space="preserve"> paragrahvi 47 lõi</w:t>
      </w:r>
      <w:r w:rsidR="005655D8">
        <w:rPr>
          <w:color w:val="auto"/>
          <w:szCs w:val="24"/>
        </w:rPr>
        <w:t>ke</w:t>
      </w:r>
      <w:r w:rsidR="00923BFE" w:rsidRPr="005B689F">
        <w:rPr>
          <w:color w:val="auto"/>
          <w:szCs w:val="24"/>
        </w:rPr>
        <w:t xml:space="preserve"> 1</w:t>
      </w:r>
      <w:r w:rsidR="00B05033">
        <w:rPr>
          <w:color w:val="auto"/>
          <w:szCs w:val="24"/>
        </w:rPr>
        <w:t xml:space="preserve"> teine lause</w:t>
      </w:r>
      <w:r w:rsidR="00923BFE" w:rsidRPr="005B689F">
        <w:rPr>
          <w:color w:val="auto"/>
          <w:szCs w:val="24"/>
        </w:rPr>
        <w:t xml:space="preserve"> muudetakse ja sõnastatakse järgmiselt:</w:t>
      </w:r>
    </w:p>
    <w:p w14:paraId="4DD0AA9F" w14:textId="071BD27A" w:rsidR="00923BFE" w:rsidRPr="005B689F" w:rsidRDefault="00923BFE" w:rsidP="00333C5E">
      <w:pPr>
        <w:spacing w:after="0" w:line="240" w:lineRule="auto"/>
        <w:ind w:left="0" w:right="0"/>
        <w:rPr>
          <w:color w:val="auto"/>
          <w:szCs w:val="24"/>
        </w:rPr>
      </w:pPr>
      <w:r w:rsidRPr="005B689F">
        <w:rPr>
          <w:color w:val="auto"/>
          <w:szCs w:val="24"/>
        </w:rPr>
        <w:t xml:space="preserve">„Tasandusfondi suurus ja jaotamise põhimõtted määratakse </w:t>
      </w:r>
      <w:commentRangeStart w:id="9"/>
      <w:r w:rsidRPr="005B689F">
        <w:rPr>
          <w:color w:val="auto"/>
          <w:szCs w:val="24"/>
        </w:rPr>
        <w:t>riigieelarve</w:t>
      </w:r>
      <w:commentRangeEnd w:id="9"/>
      <w:r w:rsidR="00311976">
        <w:rPr>
          <w:rStyle w:val="Kommentaariviide"/>
        </w:rPr>
        <w:commentReference w:id="9"/>
      </w:r>
      <w:r w:rsidRPr="005B689F">
        <w:rPr>
          <w:color w:val="auto"/>
          <w:szCs w:val="24"/>
        </w:rPr>
        <w:t xml:space="preserve"> või muu seadusega.“;</w:t>
      </w:r>
    </w:p>
    <w:p w14:paraId="4BFD4E7E" w14:textId="77777777" w:rsidR="00F27F42" w:rsidRPr="005B689F" w:rsidRDefault="00F27F42" w:rsidP="00333C5E">
      <w:pPr>
        <w:spacing w:after="0" w:line="240" w:lineRule="auto"/>
        <w:ind w:left="0" w:right="0"/>
        <w:rPr>
          <w:color w:val="auto"/>
          <w:szCs w:val="24"/>
        </w:rPr>
      </w:pPr>
    </w:p>
    <w:p w14:paraId="12A1F9D3" w14:textId="52025309" w:rsidR="00095BB1" w:rsidRDefault="00A15096" w:rsidP="00333C5E">
      <w:pPr>
        <w:shd w:val="clear" w:color="auto" w:fill="FFFFFF"/>
        <w:spacing w:after="0" w:line="240" w:lineRule="auto"/>
        <w:ind w:left="0" w:right="0"/>
        <w:rPr>
          <w:color w:val="auto"/>
          <w:szCs w:val="24"/>
        </w:rPr>
      </w:pPr>
      <w:bookmarkStart w:id="10" w:name="_Hlk198547893"/>
      <w:r>
        <w:rPr>
          <w:b/>
          <w:bCs/>
          <w:color w:val="auto"/>
          <w:szCs w:val="24"/>
        </w:rPr>
        <w:t>38</w:t>
      </w:r>
      <w:r w:rsidR="00E26F93" w:rsidRPr="00BB6C1C">
        <w:rPr>
          <w:b/>
          <w:bCs/>
          <w:color w:val="auto"/>
          <w:szCs w:val="24"/>
        </w:rPr>
        <w:t>)</w:t>
      </w:r>
      <w:r w:rsidR="00E26F93" w:rsidRPr="005B689F">
        <w:rPr>
          <w:color w:val="auto"/>
          <w:szCs w:val="24"/>
        </w:rPr>
        <w:t xml:space="preserve"> paragrahvi 48 lõi</w:t>
      </w:r>
      <w:r w:rsidR="007475BB">
        <w:rPr>
          <w:color w:val="auto"/>
          <w:szCs w:val="24"/>
        </w:rPr>
        <w:t>ked</w:t>
      </w:r>
      <w:r w:rsidR="00E26F93" w:rsidRPr="005B689F">
        <w:rPr>
          <w:color w:val="auto"/>
          <w:szCs w:val="24"/>
        </w:rPr>
        <w:t xml:space="preserve"> 2</w:t>
      </w:r>
      <w:r w:rsidR="007475BB">
        <w:rPr>
          <w:color w:val="auto"/>
          <w:szCs w:val="24"/>
        </w:rPr>
        <w:t>–4</w:t>
      </w:r>
      <w:r w:rsidR="00E26F93" w:rsidRPr="005B689F">
        <w:rPr>
          <w:color w:val="auto"/>
          <w:szCs w:val="24"/>
        </w:rPr>
        <w:t xml:space="preserve"> muudetakse ja sõnastatakse järgmiselt:</w:t>
      </w:r>
    </w:p>
    <w:p w14:paraId="762E382A" w14:textId="040C8923" w:rsidR="00E26F93" w:rsidRPr="005B689F" w:rsidRDefault="00E26F93" w:rsidP="00333C5E">
      <w:pPr>
        <w:shd w:val="clear" w:color="auto" w:fill="FFFFFF"/>
        <w:spacing w:after="0" w:line="240" w:lineRule="auto"/>
        <w:ind w:left="0" w:right="0"/>
        <w:rPr>
          <w:color w:val="auto"/>
          <w:szCs w:val="24"/>
        </w:rPr>
      </w:pPr>
      <w:r w:rsidRPr="005B689F">
        <w:rPr>
          <w:color w:val="auto"/>
          <w:szCs w:val="24"/>
        </w:rPr>
        <w:t>„</w:t>
      </w:r>
      <w:r w:rsidR="00B43164" w:rsidRPr="00B43164">
        <w:rPr>
          <w:color w:val="auto"/>
          <w:szCs w:val="24"/>
        </w:rPr>
        <w:t>(2) Toetusfond on kohaliku omavalitsuse üksustele seaduses määratud sihtotstarbel ja tingimustel kasutamiseks antav toetus, mida jaotatakse ainult arvnäitajate alusel.</w:t>
      </w:r>
    </w:p>
    <w:bookmarkEnd w:id="10"/>
    <w:p w14:paraId="341B154D" w14:textId="77777777" w:rsidR="00BB6CBB" w:rsidRDefault="00BB6CBB" w:rsidP="00333C5E">
      <w:pPr>
        <w:shd w:val="clear" w:color="auto" w:fill="FFFFFF"/>
        <w:spacing w:line="240" w:lineRule="auto"/>
        <w:ind w:left="0" w:right="0"/>
        <w:rPr>
          <w:color w:val="auto"/>
          <w:szCs w:val="24"/>
        </w:rPr>
      </w:pPr>
    </w:p>
    <w:p w14:paraId="2C97320D" w14:textId="5BE921E7" w:rsidR="00FC67EB" w:rsidRDefault="002C7445" w:rsidP="00333C5E">
      <w:pPr>
        <w:shd w:val="clear" w:color="auto" w:fill="FFFFFF"/>
        <w:spacing w:line="240" w:lineRule="auto"/>
        <w:ind w:left="0" w:right="0"/>
        <w:rPr>
          <w:color w:val="auto"/>
          <w:szCs w:val="24"/>
        </w:rPr>
      </w:pPr>
      <w:r w:rsidRPr="002C7445">
        <w:rPr>
          <w:color w:val="auto"/>
          <w:szCs w:val="24"/>
        </w:rPr>
        <w:t>(3) Toetusfondi jaotamise aluseks olevad arvnäitajad sätestatakse seadusega.</w:t>
      </w:r>
    </w:p>
    <w:p w14:paraId="547507CD" w14:textId="77777777" w:rsidR="00BB6CBB" w:rsidRDefault="00BB6CBB" w:rsidP="00333C5E">
      <w:pPr>
        <w:shd w:val="clear" w:color="auto" w:fill="FFFFFF"/>
        <w:spacing w:line="240" w:lineRule="auto"/>
        <w:ind w:left="0" w:right="0"/>
        <w:rPr>
          <w:color w:val="auto"/>
          <w:szCs w:val="24"/>
        </w:rPr>
      </w:pPr>
    </w:p>
    <w:p w14:paraId="30AFED91" w14:textId="29AB8885" w:rsidR="00306BA7" w:rsidRDefault="00FC67EB" w:rsidP="00333C5E">
      <w:pPr>
        <w:shd w:val="clear" w:color="auto" w:fill="FFFFFF"/>
        <w:spacing w:line="240" w:lineRule="auto"/>
        <w:ind w:left="0" w:right="0"/>
        <w:rPr>
          <w:color w:val="auto"/>
          <w:szCs w:val="24"/>
        </w:rPr>
      </w:pPr>
      <w:r w:rsidRPr="00963050">
        <w:rPr>
          <w:color w:val="auto"/>
          <w:szCs w:val="24"/>
        </w:rPr>
        <w:t>(4)</w:t>
      </w:r>
      <w:r w:rsidRPr="00963050">
        <w:rPr>
          <w:b/>
          <w:bCs/>
          <w:color w:val="auto"/>
          <w:szCs w:val="24"/>
        </w:rPr>
        <w:t xml:space="preserve"> </w:t>
      </w:r>
      <w:r w:rsidR="00FA23EC" w:rsidRPr="00963050">
        <w:rPr>
          <w:color w:val="auto"/>
          <w:szCs w:val="24"/>
        </w:rPr>
        <w:t>Toetusfondi jaotamise ja kasutamise tingimused ning korra kehtestab Vabariigi Valitsus määrusega.“;</w:t>
      </w:r>
    </w:p>
    <w:p w14:paraId="122BFCE4" w14:textId="77777777" w:rsidR="00AA0EB9" w:rsidRPr="00EB4FA0" w:rsidRDefault="00AA0EB9" w:rsidP="00333C5E">
      <w:pPr>
        <w:shd w:val="clear" w:color="auto" w:fill="FFFFFF"/>
        <w:spacing w:line="240" w:lineRule="auto"/>
        <w:ind w:left="0" w:right="0"/>
        <w:rPr>
          <w:color w:val="auto"/>
          <w:szCs w:val="24"/>
        </w:rPr>
      </w:pPr>
    </w:p>
    <w:p w14:paraId="55A9EBDD" w14:textId="06C6733E" w:rsidR="00466FEE" w:rsidRPr="005B689F" w:rsidRDefault="00A15096" w:rsidP="00333C5E">
      <w:pPr>
        <w:shd w:val="clear" w:color="auto" w:fill="FFFFFF"/>
        <w:spacing w:line="240" w:lineRule="auto"/>
        <w:ind w:left="0" w:right="0"/>
        <w:rPr>
          <w:color w:val="auto"/>
          <w:szCs w:val="24"/>
        </w:rPr>
      </w:pPr>
      <w:r>
        <w:rPr>
          <w:b/>
          <w:bCs/>
          <w:color w:val="auto"/>
          <w:szCs w:val="24"/>
        </w:rPr>
        <w:t>39</w:t>
      </w:r>
      <w:r w:rsidR="00466FEE" w:rsidRPr="00BB6C1C">
        <w:rPr>
          <w:b/>
          <w:bCs/>
          <w:color w:val="auto"/>
          <w:szCs w:val="24"/>
        </w:rPr>
        <w:t>)</w:t>
      </w:r>
      <w:r w:rsidR="00466FEE" w:rsidRPr="005B689F">
        <w:rPr>
          <w:color w:val="auto"/>
          <w:szCs w:val="24"/>
        </w:rPr>
        <w:t xml:space="preserve"> paragrahvi 48 lõige 5 tunnistatakse kehtetuks;</w:t>
      </w:r>
    </w:p>
    <w:p w14:paraId="313B7F31" w14:textId="77777777" w:rsidR="00F57FE1" w:rsidRPr="005B689F" w:rsidRDefault="00F57FE1" w:rsidP="00333C5E">
      <w:pPr>
        <w:shd w:val="clear" w:color="auto" w:fill="FFFFFF"/>
        <w:spacing w:line="240" w:lineRule="auto"/>
        <w:ind w:left="0" w:right="0"/>
        <w:rPr>
          <w:color w:val="auto"/>
          <w:szCs w:val="24"/>
        </w:rPr>
      </w:pPr>
    </w:p>
    <w:p w14:paraId="667334F1" w14:textId="3A0DA04C" w:rsidR="005821FA" w:rsidRDefault="00A15096" w:rsidP="00333C5E">
      <w:pPr>
        <w:shd w:val="clear" w:color="auto" w:fill="FFFFFF"/>
        <w:spacing w:line="240" w:lineRule="auto"/>
        <w:ind w:left="0" w:right="0"/>
        <w:rPr>
          <w:color w:val="auto"/>
          <w:szCs w:val="24"/>
        </w:rPr>
      </w:pPr>
      <w:r>
        <w:rPr>
          <w:b/>
          <w:bCs/>
          <w:color w:val="auto"/>
          <w:szCs w:val="24"/>
        </w:rPr>
        <w:t>40</w:t>
      </w:r>
      <w:r w:rsidR="00F57FE1" w:rsidRPr="00BB6C1C">
        <w:rPr>
          <w:b/>
          <w:bCs/>
          <w:color w:val="auto"/>
          <w:szCs w:val="24"/>
        </w:rPr>
        <w:t>)</w:t>
      </w:r>
      <w:r w:rsidR="00F57FE1" w:rsidRPr="005B689F">
        <w:rPr>
          <w:color w:val="auto"/>
          <w:szCs w:val="24"/>
        </w:rPr>
        <w:t xml:space="preserve"> paragrahvi 49 lõige 2 muudetakse ja sõnastatakse järgmiselt: </w:t>
      </w:r>
    </w:p>
    <w:p w14:paraId="527F6C09" w14:textId="77777777" w:rsidR="00036AC7" w:rsidRPr="005B689F" w:rsidRDefault="00036AC7" w:rsidP="00036AC7">
      <w:pPr>
        <w:shd w:val="clear" w:color="auto" w:fill="FFFFFF"/>
        <w:spacing w:after="0" w:line="240" w:lineRule="auto"/>
        <w:rPr>
          <w:color w:val="auto"/>
          <w:szCs w:val="24"/>
        </w:rPr>
      </w:pPr>
      <w:r w:rsidRPr="005B689F">
        <w:rPr>
          <w:color w:val="auto"/>
          <w:szCs w:val="24"/>
        </w:rPr>
        <w:t>„</w:t>
      </w:r>
      <w:r w:rsidRPr="00663FF0">
        <w:rPr>
          <w:color w:val="auto"/>
          <w:szCs w:val="24"/>
        </w:rPr>
        <w:t>(2) Kui Vabariigi Valitsus ei ole eelarveaasta alguseks kehtestanud käesoleva seaduse § 47 lõikes 3 ja § 48 lõikes 6 nimetatud jaotust, makstakse kohaliku omavalitsuse üksustele kuni selle</w:t>
      </w:r>
      <w:r>
        <w:rPr>
          <w:color w:val="auto"/>
          <w:szCs w:val="24"/>
        </w:rPr>
        <w:t xml:space="preserve"> jaotuse</w:t>
      </w:r>
      <w:r w:rsidRPr="00663FF0">
        <w:rPr>
          <w:color w:val="auto"/>
          <w:szCs w:val="24"/>
        </w:rPr>
        <w:t xml:space="preserve"> kehtestamiseni igal kuul kuni üks kaheteistkümnendik eelmisel eelarveaastal Vabariigi Valitsuse kinnitatud jaotuse alusel samaks otstarbeks eraldatud summast, arvestades riigieelarves jooksvaks eelarveaastaks kavandatud summaga või riigieelarve eelnõus kavandatud summaga, kui jooksva aasta riigieelarve on vastu võtmata.</w:t>
      </w:r>
      <w:r w:rsidRPr="005B689F">
        <w:rPr>
          <w:color w:val="auto"/>
          <w:szCs w:val="24"/>
        </w:rPr>
        <w:t>“;</w:t>
      </w:r>
    </w:p>
    <w:p w14:paraId="18BC388C" w14:textId="77777777" w:rsidR="000E01E0" w:rsidRPr="005B689F" w:rsidRDefault="000E01E0" w:rsidP="00333C5E">
      <w:pPr>
        <w:shd w:val="clear" w:color="auto" w:fill="FFFFFF"/>
        <w:spacing w:line="240" w:lineRule="auto"/>
        <w:ind w:left="0" w:right="0"/>
        <w:rPr>
          <w:color w:val="auto"/>
          <w:szCs w:val="24"/>
        </w:rPr>
      </w:pPr>
    </w:p>
    <w:p w14:paraId="03ED284D" w14:textId="63DFF886" w:rsidR="00D6653F" w:rsidRDefault="00A15096" w:rsidP="00333C5E">
      <w:pPr>
        <w:shd w:val="clear" w:color="auto" w:fill="FFFFFF"/>
        <w:spacing w:line="240" w:lineRule="auto"/>
        <w:ind w:left="0" w:right="0"/>
        <w:rPr>
          <w:color w:val="auto"/>
          <w:szCs w:val="24"/>
        </w:rPr>
      </w:pPr>
      <w:r>
        <w:rPr>
          <w:b/>
          <w:bCs/>
          <w:color w:val="auto"/>
          <w:szCs w:val="24"/>
        </w:rPr>
        <w:lastRenderedPageBreak/>
        <w:t>41</w:t>
      </w:r>
      <w:r w:rsidR="00CF15F5" w:rsidRPr="00BB6C1C">
        <w:rPr>
          <w:b/>
          <w:bCs/>
          <w:color w:val="auto"/>
          <w:szCs w:val="24"/>
        </w:rPr>
        <w:t>)</w:t>
      </w:r>
      <w:r w:rsidR="00CF15F5" w:rsidRPr="005B689F">
        <w:rPr>
          <w:color w:val="auto"/>
          <w:szCs w:val="24"/>
        </w:rPr>
        <w:t xml:space="preserve"> paragrahvi 50 lõige 1 muudetakse ja sõnastatakse järgmiselt: </w:t>
      </w:r>
    </w:p>
    <w:p w14:paraId="19150FFD" w14:textId="7DA10BFC" w:rsidR="00CF15F5" w:rsidRPr="005B689F" w:rsidRDefault="00CF15F5" w:rsidP="00333C5E">
      <w:pPr>
        <w:shd w:val="clear" w:color="auto" w:fill="FFFFFF"/>
        <w:spacing w:line="240" w:lineRule="auto"/>
        <w:ind w:left="0" w:right="0"/>
        <w:rPr>
          <w:color w:val="auto"/>
          <w:szCs w:val="24"/>
        </w:rPr>
      </w:pPr>
      <w:r w:rsidRPr="005B689F">
        <w:rPr>
          <w:color w:val="auto"/>
          <w:szCs w:val="24"/>
        </w:rPr>
        <w:t>„</w:t>
      </w:r>
      <w:r w:rsidR="009C538D" w:rsidRPr="009C538D">
        <w:rPr>
          <w:color w:val="auto"/>
          <w:szCs w:val="24"/>
        </w:rPr>
        <w:t xml:space="preserve">(1) Ministeerium annab riigieelarvega ministeeriumi valitsemisalale ettenähtud vahenditest kohaliku omavalitsuse üksusele ja tema valitseva mõju all olevale üksusele sihtotstarbelist </w:t>
      </w:r>
      <w:r w:rsidR="0033301F">
        <w:rPr>
          <w:color w:val="auto"/>
          <w:szCs w:val="24"/>
        </w:rPr>
        <w:t xml:space="preserve">juhtumipõhist </w:t>
      </w:r>
      <w:r w:rsidR="009C538D" w:rsidRPr="009C538D">
        <w:rPr>
          <w:color w:val="auto"/>
          <w:szCs w:val="24"/>
        </w:rPr>
        <w:t>toetust investeeringuteks või tegevuskuludeks.“;</w:t>
      </w:r>
    </w:p>
    <w:p w14:paraId="402ED3DA" w14:textId="77777777" w:rsidR="000E01E0" w:rsidRPr="005B689F" w:rsidRDefault="000E01E0" w:rsidP="00333C5E">
      <w:pPr>
        <w:shd w:val="clear" w:color="auto" w:fill="FFFFFF"/>
        <w:spacing w:line="240" w:lineRule="auto"/>
        <w:ind w:left="0" w:right="0"/>
        <w:rPr>
          <w:color w:val="auto"/>
          <w:szCs w:val="24"/>
        </w:rPr>
      </w:pPr>
    </w:p>
    <w:p w14:paraId="64550461" w14:textId="6BBAFEDC" w:rsidR="00DD095C" w:rsidRPr="005B689F" w:rsidRDefault="00A15096" w:rsidP="00333C5E">
      <w:pPr>
        <w:shd w:val="clear" w:color="auto" w:fill="FFFFFF"/>
        <w:spacing w:line="240" w:lineRule="auto"/>
        <w:ind w:left="0" w:right="0"/>
        <w:rPr>
          <w:color w:val="auto"/>
          <w:szCs w:val="24"/>
        </w:rPr>
      </w:pPr>
      <w:r>
        <w:rPr>
          <w:b/>
          <w:bCs/>
          <w:color w:val="auto"/>
          <w:szCs w:val="24"/>
        </w:rPr>
        <w:t>42</w:t>
      </w:r>
      <w:r w:rsidR="00DD095C" w:rsidRPr="00BB6C1C">
        <w:rPr>
          <w:b/>
          <w:bCs/>
          <w:color w:val="auto"/>
          <w:szCs w:val="24"/>
        </w:rPr>
        <w:t>)</w:t>
      </w:r>
      <w:r w:rsidR="00DD095C" w:rsidRPr="005B689F">
        <w:rPr>
          <w:color w:val="auto"/>
          <w:szCs w:val="24"/>
        </w:rPr>
        <w:t xml:space="preserve"> paragrahvi 50 lõige 2 tunnistatakse kehtetuks;</w:t>
      </w:r>
    </w:p>
    <w:p w14:paraId="552EB370" w14:textId="77777777" w:rsidR="000E01E0" w:rsidRPr="005B689F" w:rsidRDefault="000E01E0" w:rsidP="00333C5E">
      <w:pPr>
        <w:shd w:val="clear" w:color="auto" w:fill="FFFFFF"/>
        <w:spacing w:line="240" w:lineRule="auto"/>
        <w:ind w:left="0" w:right="0"/>
        <w:rPr>
          <w:color w:val="auto"/>
          <w:szCs w:val="24"/>
        </w:rPr>
      </w:pPr>
    </w:p>
    <w:p w14:paraId="447D6476" w14:textId="2E3D07D8" w:rsidR="00E25DD0" w:rsidRDefault="00A15096" w:rsidP="00686ED5">
      <w:pPr>
        <w:shd w:val="clear" w:color="auto" w:fill="FFFFFF"/>
        <w:spacing w:line="240" w:lineRule="auto"/>
        <w:ind w:left="0" w:right="0"/>
        <w:rPr>
          <w:color w:val="auto"/>
          <w:szCs w:val="24"/>
        </w:rPr>
      </w:pPr>
      <w:r>
        <w:rPr>
          <w:b/>
          <w:bCs/>
          <w:color w:val="auto"/>
          <w:szCs w:val="24"/>
        </w:rPr>
        <w:t>43</w:t>
      </w:r>
      <w:r w:rsidR="00C177FE" w:rsidRPr="00BB6C1C">
        <w:rPr>
          <w:b/>
          <w:bCs/>
          <w:color w:val="auto"/>
          <w:szCs w:val="24"/>
        </w:rPr>
        <w:t>)</w:t>
      </w:r>
      <w:r w:rsidR="00C177FE" w:rsidRPr="005B689F">
        <w:rPr>
          <w:color w:val="auto"/>
          <w:szCs w:val="24"/>
        </w:rPr>
        <w:t xml:space="preserve"> paragrahvi 50 täiendatakse lõikega 2</w:t>
      </w:r>
      <w:r w:rsidR="00C177FE" w:rsidRPr="005B689F">
        <w:rPr>
          <w:color w:val="auto"/>
          <w:szCs w:val="24"/>
          <w:vertAlign w:val="superscript"/>
        </w:rPr>
        <w:t xml:space="preserve">1 </w:t>
      </w:r>
      <w:r w:rsidR="00C177FE" w:rsidRPr="005B689F">
        <w:rPr>
          <w:color w:val="auto"/>
          <w:szCs w:val="24"/>
        </w:rPr>
        <w:t>järgmises sõnastuses:</w:t>
      </w:r>
    </w:p>
    <w:p w14:paraId="30016EB3" w14:textId="77777777" w:rsidR="000F589E" w:rsidRPr="00AD66C5" w:rsidRDefault="000F589E" w:rsidP="000F589E">
      <w:pPr>
        <w:shd w:val="clear" w:color="auto" w:fill="FFFFFF" w:themeFill="background1"/>
        <w:spacing w:after="0" w:line="240" w:lineRule="auto"/>
        <w:ind w:right="0"/>
        <w:rPr>
          <w:color w:val="000000" w:themeColor="text1"/>
        </w:rPr>
      </w:pPr>
      <w:r w:rsidRPr="00EF60F1">
        <w:rPr>
          <w:color w:val="000000" w:themeColor="text1"/>
        </w:rPr>
        <w:t>„(2¹) Minister võib määrusega kehtestada tingimused ja korra tegevuskuludeks toetuse andmiseks juhtumipõhiselt, milles sätestatakse vähemalt toetuse andmise eesmärk ja jaotamise põhimõtted.“;</w:t>
      </w:r>
    </w:p>
    <w:p w14:paraId="6E0B20B1" w14:textId="77777777" w:rsidR="00866E01" w:rsidRPr="005B689F" w:rsidRDefault="00866E01" w:rsidP="004255EF">
      <w:pPr>
        <w:shd w:val="clear" w:color="auto" w:fill="FFFFFF"/>
        <w:spacing w:after="0" w:line="240" w:lineRule="auto"/>
        <w:ind w:left="0" w:right="0"/>
        <w:rPr>
          <w:color w:val="auto"/>
          <w:szCs w:val="24"/>
        </w:rPr>
      </w:pPr>
    </w:p>
    <w:p w14:paraId="761475A5" w14:textId="3388D13F" w:rsidR="00E25DD0" w:rsidRDefault="00A15096" w:rsidP="00686ED5">
      <w:pPr>
        <w:shd w:val="clear" w:color="auto" w:fill="FFFFFF"/>
        <w:spacing w:after="0" w:line="240" w:lineRule="auto"/>
        <w:ind w:left="0" w:right="0"/>
        <w:rPr>
          <w:color w:val="auto"/>
          <w:szCs w:val="24"/>
        </w:rPr>
      </w:pPr>
      <w:r>
        <w:rPr>
          <w:b/>
          <w:bCs/>
          <w:color w:val="auto"/>
          <w:szCs w:val="24"/>
        </w:rPr>
        <w:t>44</w:t>
      </w:r>
      <w:r w:rsidR="0070653C" w:rsidRPr="00BB6C1C">
        <w:rPr>
          <w:b/>
          <w:bCs/>
          <w:color w:val="auto"/>
          <w:szCs w:val="24"/>
        </w:rPr>
        <w:t>)</w:t>
      </w:r>
      <w:r w:rsidR="0070653C" w:rsidRPr="005B689F">
        <w:rPr>
          <w:color w:val="auto"/>
          <w:szCs w:val="24"/>
        </w:rPr>
        <w:t xml:space="preserve"> paragrahvi 50 lõi</w:t>
      </w:r>
      <w:r w:rsidR="00EE0C76">
        <w:rPr>
          <w:color w:val="auto"/>
          <w:szCs w:val="24"/>
        </w:rPr>
        <w:t>keid</w:t>
      </w:r>
      <w:r w:rsidR="0070653C" w:rsidRPr="005B689F">
        <w:rPr>
          <w:color w:val="auto"/>
          <w:szCs w:val="24"/>
        </w:rPr>
        <w:t xml:space="preserve"> 3</w:t>
      </w:r>
      <w:r w:rsidR="00EE0C76">
        <w:rPr>
          <w:color w:val="auto"/>
          <w:szCs w:val="24"/>
        </w:rPr>
        <w:t xml:space="preserve"> ja 4</w:t>
      </w:r>
      <w:r w:rsidR="0070653C" w:rsidRPr="005B689F">
        <w:rPr>
          <w:color w:val="auto"/>
          <w:szCs w:val="24"/>
        </w:rPr>
        <w:t xml:space="preserve"> muudetakse </w:t>
      </w:r>
      <w:r w:rsidR="00EE0C76">
        <w:rPr>
          <w:color w:val="auto"/>
          <w:szCs w:val="24"/>
        </w:rPr>
        <w:t>ning</w:t>
      </w:r>
      <w:r w:rsidR="0070653C" w:rsidRPr="005B689F">
        <w:rPr>
          <w:color w:val="auto"/>
          <w:szCs w:val="24"/>
        </w:rPr>
        <w:t xml:space="preserve"> sõnastatakse järgmiselt:</w:t>
      </w:r>
    </w:p>
    <w:p w14:paraId="2E1E861E" w14:textId="5D0AE2BD" w:rsidR="00607315" w:rsidRPr="00AD66C5" w:rsidRDefault="00607315" w:rsidP="00607315">
      <w:pPr>
        <w:shd w:val="clear" w:color="auto" w:fill="FFFFFF"/>
        <w:spacing w:after="0" w:line="240" w:lineRule="auto"/>
        <w:ind w:right="0"/>
        <w:rPr>
          <w:color w:val="000000" w:themeColor="text1"/>
          <w:szCs w:val="24"/>
        </w:rPr>
      </w:pPr>
      <w:r w:rsidRPr="00AD66C5">
        <w:rPr>
          <w:color w:val="000000" w:themeColor="text1"/>
          <w:szCs w:val="24"/>
        </w:rPr>
        <w:t xml:space="preserve">„(3) </w:t>
      </w:r>
      <w:r w:rsidRPr="00EF60F1">
        <w:rPr>
          <w:color w:val="000000" w:themeColor="text1"/>
          <w:szCs w:val="24"/>
        </w:rPr>
        <w:t>Minister võib määrusega</w:t>
      </w:r>
      <w:r>
        <w:rPr>
          <w:color w:val="000000" w:themeColor="text1"/>
          <w:szCs w:val="24"/>
        </w:rPr>
        <w:t xml:space="preserve"> </w:t>
      </w:r>
      <w:r w:rsidRPr="00AD66C5">
        <w:rPr>
          <w:color w:val="000000" w:themeColor="text1"/>
          <w:szCs w:val="24"/>
        </w:rPr>
        <w:t xml:space="preserve">kehtestada </w:t>
      </w:r>
      <w:r>
        <w:rPr>
          <w:color w:val="000000" w:themeColor="text1"/>
          <w:szCs w:val="24"/>
        </w:rPr>
        <w:t xml:space="preserve">tingimused ja korra </w:t>
      </w:r>
      <w:r w:rsidRPr="00AD66C5">
        <w:rPr>
          <w:color w:val="000000" w:themeColor="text1"/>
          <w:szCs w:val="24"/>
        </w:rPr>
        <w:t>investeeringutoetuse andmiseks</w:t>
      </w:r>
      <w:r>
        <w:rPr>
          <w:color w:val="000000" w:themeColor="text1"/>
          <w:szCs w:val="24"/>
        </w:rPr>
        <w:t xml:space="preserve"> </w:t>
      </w:r>
      <w:r w:rsidRPr="00AD66C5">
        <w:rPr>
          <w:color w:val="000000" w:themeColor="text1"/>
          <w:szCs w:val="24"/>
        </w:rPr>
        <w:t>juhtumipõhiselt, milles sätestatakse vähemalt:</w:t>
      </w:r>
    </w:p>
    <w:p w14:paraId="640BEED5" w14:textId="71E92EF3" w:rsidR="00607315" w:rsidRPr="00AD66C5" w:rsidRDefault="00607315" w:rsidP="00607315">
      <w:pPr>
        <w:shd w:val="clear" w:color="auto" w:fill="FFFFFF"/>
        <w:spacing w:after="0" w:line="240" w:lineRule="auto"/>
        <w:ind w:right="0"/>
        <w:rPr>
          <w:color w:val="000000" w:themeColor="text1"/>
          <w:szCs w:val="24"/>
        </w:rPr>
      </w:pPr>
      <w:r w:rsidRPr="00AD66C5">
        <w:rPr>
          <w:color w:val="000000" w:themeColor="text1"/>
          <w:szCs w:val="24"/>
        </w:rPr>
        <w:t>1) toetuse andmise eesmärk;</w:t>
      </w:r>
      <w:r w:rsidR="00EB1B49">
        <w:rPr>
          <w:color w:val="000000" w:themeColor="text1"/>
          <w:szCs w:val="24"/>
        </w:rPr>
        <w:t xml:space="preserve"> </w:t>
      </w:r>
    </w:p>
    <w:p w14:paraId="38D65B96" w14:textId="4E499CE6" w:rsidR="00607315" w:rsidRPr="00AD66C5" w:rsidRDefault="00607315" w:rsidP="00607315">
      <w:pPr>
        <w:shd w:val="clear" w:color="auto" w:fill="FFFFFF"/>
        <w:spacing w:after="0" w:line="240" w:lineRule="auto"/>
        <w:ind w:right="0"/>
        <w:rPr>
          <w:color w:val="000000" w:themeColor="text1"/>
          <w:szCs w:val="24"/>
        </w:rPr>
      </w:pPr>
      <w:r w:rsidRPr="00AD66C5">
        <w:rPr>
          <w:color w:val="000000" w:themeColor="text1"/>
          <w:szCs w:val="24"/>
        </w:rPr>
        <w:t>2) toetatavad tegevused;</w:t>
      </w:r>
    </w:p>
    <w:p w14:paraId="12846D26" w14:textId="7914FFB7" w:rsidR="00607315" w:rsidRPr="005B689F" w:rsidRDefault="00607315" w:rsidP="00607315">
      <w:pPr>
        <w:shd w:val="clear" w:color="auto" w:fill="FFFFFF"/>
        <w:spacing w:after="0" w:line="240" w:lineRule="auto"/>
        <w:ind w:right="0"/>
        <w:rPr>
          <w:color w:val="auto"/>
          <w:szCs w:val="24"/>
        </w:rPr>
      </w:pPr>
      <w:r w:rsidRPr="005B689F">
        <w:rPr>
          <w:color w:val="auto"/>
          <w:szCs w:val="24"/>
        </w:rPr>
        <w:t xml:space="preserve">3) toetuse jaotamise </w:t>
      </w:r>
      <w:r>
        <w:rPr>
          <w:color w:val="auto"/>
          <w:szCs w:val="24"/>
        </w:rPr>
        <w:t>või</w:t>
      </w:r>
      <w:r w:rsidRPr="005B689F">
        <w:rPr>
          <w:color w:val="auto"/>
          <w:szCs w:val="24"/>
        </w:rPr>
        <w:t xml:space="preserve"> taotlemise põhimõtted;</w:t>
      </w:r>
    </w:p>
    <w:p w14:paraId="7D5C149B" w14:textId="35A2F95B" w:rsidR="00607315" w:rsidRPr="005B689F" w:rsidRDefault="00607315" w:rsidP="00607315">
      <w:pPr>
        <w:shd w:val="clear" w:color="auto" w:fill="FFFFFF"/>
        <w:spacing w:after="0" w:line="240" w:lineRule="auto"/>
        <w:ind w:right="0"/>
        <w:rPr>
          <w:color w:val="auto"/>
          <w:szCs w:val="24"/>
        </w:rPr>
      </w:pPr>
      <w:r w:rsidRPr="005B689F">
        <w:rPr>
          <w:color w:val="auto"/>
          <w:szCs w:val="24"/>
        </w:rPr>
        <w:t>4) taotluse esitamise</w:t>
      </w:r>
      <w:r>
        <w:rPr>
          <w:color w:val="auto"/>
          <w:szCs w:val="24"/>
        </w:rPr>
        <w:t xml:space="preserve"> korra</w:t>
      </w:r>
      <w:r w:rsidRPr="005B689F">
        <w:rPr>
          <w:color w:val="auto"/>
          <w:szCs w:val="24"/>
        </w:rPr>
        <w:t xml:space="preserve">l </w:t>
      </w:r>
      <w:r>
        <w:rPr>
          <w:color w:val="auto"/>
          <w:szCs w:val="24"/>
        </w:rPr>
        <w:t>sell</w:t>
      </w:r>
      <w:r w:rsidRPr="005B689F">
        <w:rPr>
          <w:color w:val="auto"/>
          <w:szCs w:val="24"/>
        </w:rPr>
        <w:t>e hindamise põhimõtted;</w:t>
      </w:r>
    </w:p>
    <w:p w14:paraId="508F7B4A" w14:textId="77777777" w:rsidR="00607315" w:rsidRPr="005B689F" w:rsidRDefault="00607315" w:rsidP="00607315">
      <w:pPr>
        <w:shd w:val="clear" w:color="auto" w:fill="FFFFFF"/>
        <w:spacing w:after="0" w:line="240" w:lineRule="auto"/>
        <w:ind w:right="0"/>
        <w:rPr>
          <w:color w:val="auto"/>
          <w:szCs w:val="24"/>
        </w:rPr>
      </w:pPr>
      <w:r w:rsidRPr="005B689F">
        <w:rPr>
          <w:color w:val="auto"/>
          <w:szCs w:val="24"/>
        </w:rPr>
        <w:t>5) toetuse väljamaksete tegemise kord.“;</w:t>
      </w:r>
    </w:p>
    <w:p w14:paraId="1BBA619D" w14:textId="77A39681" w:rsidR="0070653C" w:rsidRPr="005B689F" w:rsidRDefault="0070653C" w:rsidP="00686ED5">
      <w:pPr>
        <w:shd w:val="clear" w:color="auto" w:fill="FFFFFF"/>
        <w:spacing w:line="240" w:lineRule="auto"/>
        <w:ind w:left="0" w:right="0"/>
        <w:rPr>
          <w:color w:val="auto"/>
          <w:szCs w:val="24"/>
        </w:rPr>
      </w:pPr>
    </w:p>
    <w:p w14:paraId="2FB4663A" w14:textId="5841C6F2" w:rsidR="004C000A" w:rsidRPr="005B689F" w:rsidRDefault="009E6FAE" w:rsidP="00686ED5">
      <w:pPr>
        <w:shd w:val="clear" w:color="auto" w:fill="FFFFFF"/>
        <w:spacing w:after="0" w:line="240" w:lineRule="auto"/>
        <w:ind w:left="0" w:right="0"/>
        <w:rPr>
          <w:color w:val="auto"/>
          <w:szCs w:val="24"/>
        </w:rPr>
      </w:pPr>
      <w:r>
        <w:rPr>
          <w:color w:val="auto"/>
          <w:szCs w:val="24"/>
        </w:rPr>
        <w:t xml:space="preserve">(4) </w:t>
      </w:r>
      <w:r w:rsidR="004C000A" w:rsidRPr="005B689F">
        <w:rPr>
          <w:color w:val="auto"/>
          <w:szCs w:val="24"/>
        </w:rPr>
        <w:t>Riigieelarvest antakse kohaliku omavalitsuse üksusele ja tema valitseva mõju all olevale üksusele juhtumipõhist investeeringutoetust järgmistel tingimustel:</w:t>
      </w:r>
    </w:p>
    <w:p w14:paraId="36C29BC2" w14:textId="10AEC36E" w:rsidR="004C000A" w:rsidRPr="005B689F" w:rsidRDefault="004C000A" w:rsidP="00686ED5">
      <w:pPr>
        <w:shd w:val="clear" w:color="auto" w:fill="FFFFFF"/>
        <w:spacing w:after="0" w:line="240" w:lineRule="auto"/>
        <w:ind w:left="0" w:right="0"/>
        <w:rPr>
          <w:color w:val="auto"/>
          <w:szCs w:val="24"/>
        </w:rPr>
      </w:pPr>
      <w:r w:rsidRPr="005B689F">
        <w:rPr>
          <w:color w:val="auto"/>
          <w:szCs w:val="24"/>
        </w:rPr>
        <w:t xml:space="preserve">1) toetatava investeeringuga panustatakse üldjuhul kohaliku omavalitsuse üksuse arengukava valdkondliku eesmärgi täitmisse; </w:t>
      </w:r>
    </w:p>
    <w:p w14:paraId="6A080473" w14:textId="4D3CD4AF" w:rsidR="00B355BE" w:rsidRPr="005B689F" w:rsidRDefault="00B355BE" w:rsidP="00B355BE">
      <w:pPr>
        <w:shd w:val="clear" w:color="auto" w:fill="FFFFFF"/>
        <w:spacing w:after="0" w:line="240" w:lineRule="auto"/>
        <w:ind w:right="0"/>
        <w:rPr>
          <w:color w:val="auto"/>
          <w:szCs w:val="24"/>
        </w:rPr>
      </w:pPr>
      <w:r w:rsidRPr="005B689F">
        <w:rPr>
          <w:color w:val="auto"/>
          <w:szCs w:val="24"/>
        </w:rPr>
        <w:t xml:space="preserve">2) kohaliku omavalitsuse üksuse arengukava ja eelarvestrateegia peavad </w:t>
      </w:r>
      <w:r>
        <w:rPr>
          <w:color w:val="auto"/>
          <w:szCs w:val="24"/>
        </w:rPr>
        <w:t>sisaldama</w:t>
      </w:r>
      <w:r w:rsidRPr="005B689F">
        <w:rPr>
          <w:color w:val="auto"/>
          <w:szCs w:val="24"/>
        </w:rPr>
        <w:t xml:space="preserve"> vähemalt seaduses määratud perioodi;</w:t>
      </w:r>
    </w:p>
    <w:p w14:paraId="509F9022" w14:textId="77777777" w:rsidR="00B355BE" w:rsidRPr="005B689F" w:rsidRDefault="00B355BE" w:rsidP="00B355BE">
      <w:pPr>
        <w:shd w:val="clear" w:color="auto" w:fill="FFFFFF"/>
        <w:spacing w:after="0" w:line="240" w:lineRule="auto"/>
        <w:ind w:right="0"/>
        <w:rPr>
          <w:color w:val="auto"/>
          <w:szCs w:val="24"/>
        </w:rPr>
      </w:pPr>
      <w:r w:rsidRPr="005B689F">
        <w:rPr>
          <w:color w:val="auto"/>
          <w:szCs w:val="24"/>
        </w:rPr>
        <w:t>3) omafinantseeringusse panustamise</w:t>
      </w:r>
      <w:r>
        <w:rPr>
          <w:color w:val="auto"/>
          <w:szCs w:val="24"/>
        </w:rPr>
        <w:t xml:space="preserve"> korra</w:t>
      </w:r>
      <w:r w:rsidRPr="005B689F">
        <w:rPr>
          <w:color w:val="auto"/>
          <w:szCs w:val="24"/>
        </w:rPr>
        <w:t>l peab kohaliku omavalitsuse üksus suutma tagada omafinantseeringut</w:t>
      </w:r>
      <w:r>
        <w:rPr>
          <w:color w:val="auto"/>
          <w:szCs w:val="24"/>
        </w:rPr>
        <w:t>, arvestades</w:t>
      </w:r>
      <w:r w:rsidRPr="005B689F">
        <w:rPr>
          <w:color w:val="auto"/>
          <w:szCs w:val="24"/>
        </w:rPr>
        <w:t xml:space="preserve"> finantsdistsipliini meetmeid seaduses määratud tingimustel.“;</w:t>
      </w:r>
    </w:p>
    <w:p w14:paraId="4925AB0F" w14:textId="77777777" w:rsidR="00866E01" w:rsidRPr="005B689F" w:rsidRDefault="00866E01" w:rsidP="00686ED5">
      <w:pPr>
        <w:shd w:val="clear" w:color="auto" w:fill="FFFFFF"/>
        <w:spacing w:line="240" w:lineRule="auto"/>
        <w:ind w:left="0" w:right="0"/>
        <w:rPr>
          <w:b/>
          <w:bCs/>
          <w:color w:val="auto"/>
          <w:szCs w:val="24"/>
        </w:rPr>
      </w:pPr>
    </w:p>
    <w:p w14:paraId="0BA6FF99" w14:textId="259A250D" w:rsidR="003503A2" w:rsidRPr="005B689F" w:rsidRDefault="00A15096" w:rsidP="00686ED5">
      <w:pPr>
        <w:shd w:val="clear" w:color="auto" w:fill="FFFFFF"/>
        <w:spacing w:line="240" w:lineRule="auto"/>
        <w:ind w:left="0" w:right="0"/>
        <w:rPr>
          <w:color w:val="auto"/>
          <w:szCs w:val="24"/>
        </w:rPr>
      </w:pPr>
      <w:r>
        <w:rPr>
          <w:b/>
          <w:bCs/>
          <w:color w:val="auto"/>
          <w:szCs w:val="24"/>
        </w:rPr>
        <w:t>45</w:t>
      </w:r>
      <w:r w:rsidR="003503A2" w:rsidRPr="00BB6C1C">
        <w:rPr>
          <w:b/>
          <w:bCs/>
          <w:color w:val="auto"/>
          <w:szCs w:val="24"/>
        </w:rPr>
        <w:t>)</w:t>
      </w:r>
      <w:r w:rsidR="003503A2" w:rsidRPr="005B689F">
        <w:rPr>
          <w:color w:val="auto"/>
          <w:szCs w:val="24"/>
        </w:rPr>
        <w:t xml:space="preserve"> paragrahvi 50 lõige 5 tunnistatakse kehtetuks;</w:t>
      </w:r>
    </w:p>
    <w:p w14:paraId="347BA3CA" w14:textId="77777777" w:rsidR="0072512F" w:rsidRPr="005B689F" w:rsidRDefault="0072512F" w:rsidP="00686ED5">
      <w:pPr>
        <w:shd w:val="clear" w:color="auto" w:fill="FFFFFF"/>
        <w:spacing w:line="240" w:lineRule="auto"/>
        <w:ind w:left="0" w:right="0"/>
        <w:rPr>
          <w:color w:val="auto"/>
          <w:szCs w:val="24"/>
        </w:rPr>
      </w:pPr>
    </w:p>
    <w:p w14:paraId="57887CF3" w14:textId="0A00884E" w:rsidR="00795CFE" w:rsidRDefault="00A15096" w:rsidP="00686ED5">
      <w:pPr>
        <w:shd w:val="clear" w:color="auto" w:fill="FFFFFF"/>
        <w:spacing w:line="240" w:lineRule="auto"/>
        <w:ind w:left="0" w:right="0"/>
        <w:rPr>
          <w:color w:val="auto"/>
          <w:szCs w:val="24"/>
        </w:rPr>
      </w:pPr>
      <w:r>
        <w:rPr>
          <w:b/>
          <w:bCs/>
          <w:color w:val="auto"/>
          <w:szCs w:val="24"/>
        </w:rPr>
        <w:t>46</w:t>
      </w:r>
      <w:r w:rsidR="00516F88" w:rsidRPr="00BB6C1C">
        <w:rPr>
          <w:b/>
          <w:bCs/>
          <w:color w:val="auto"/>
          <w:szCs w:val="24"/>
        </w:rPr>
        <w:t>)</w:t>
      </w:r>
      <w:r w:rsidR="00516F88" w:rsidRPr="005B689F">
        <w:rPr>
          <w:color w:val="auto"/>
          <w:szCs w:val="24"/>
        </w:rPr>
        <w:t xml:space="preserve"> paragrahvi 51 täiendatakse lõi</w:t>
      </w:r>
      <w:r w:rsidR="00E7625E">
        <w:rPr>
          <w:color w:val="auto"/>
          <w:szCs w:val="24"/>
        </w:rPr>
        <w:t>g</w:t>
      </w:r>
      <w:r w:rsidR="00516F88" w:rsidRPr="005B689F">
        <w:rPr>
          <w:color w:val="auto"/>
          <w:szCs w:val="24"/>
        </w:rPr>
        <w:t>e</w:t>
      </w:r>
      <w:r w:rsidR="00E7625E">
        <w:rPr>
          <w:color w:val="auto"/>
          <w:szCs w:val="24"/>
        </w:rPr>
        <w:t>te</w:t>
      </w:r>
      <w:r w:rsidR="00516F88" w:rsidRPr="005B689F">
        <w:rPr>
          <w:color w:val="auto"/>
          <w:szCs w:val="24"/>
        </w:rPr>
        <w:t xml:space="preserve">ga 7 </w:t>
      </w:r>
      <w:r w:rsidR="00E7625E">
        <w:rPr>
          <w:color w:val="auto"/>
          <w:szCs w:val="24"/>
        </w:rPr>
        <w:t>ja 8</w:t>
      </w:r>
      <w:r w:rsidR="00516F88" w:rsidRPr="005B689F">
        <w:rPr>
          <w:color w:val="auto"/>
          <w:szCs w:val="24"/>
        </w:rPr>
        <w:t xml:space="preserve"> järgmises sõnastuses:</w:t>
      </w:r>
    </w:p>
    <w:p w14:paraId="34F17F83" w14:textId="77777777" w:rsidR="00247B52" w:rsidRDefault="00247B52" w:rsidP="00247B52">
      <w:pPr>
        <w:shd w:val="clear" w:color="auto" w:fill="FFFFFF"/>
        <w:spacing w:after="0" w:line="240" w:lineRule="auto"/>
        <w:ind w:right="0"/>
        <w:rPr>
          <w:color w:val="auto"/>
          <w:szCs w:val="24"/>
        </w:rPr>
      </w:pPr>
      <w:r>
        <w:rPr>
          <w:color w:val="auto"/>
          <w:szCs w:val="24"/>
        </w:rPr>
        <w:t>„</w:t>
      </w:r>
      <w:r w:rsidRPr="00A94C7E">
        <w:rPr>
          <w:color w:val="auto"/>
          <w:szCs w:val="24"/>
        </w:rPr>
        <w:t xml:space="preserve">(7) Käesoleva paragrahvi lõiget 6 ei rakendata, kui riikliku ülesande kulude hüvitamine kohaliku omavalitsuse üksustele on ühekordne ja </w:t>
      </w:r>
      <w:r>
        <w:rPr>
          <w:color w:val="auto"/>
          <w:szCs w:val="24"/>
        </w:rPr>
        <w:t xml:space="preserve">hüvitamise vajadus </w:t>
      </w:r>
      <w:r w:rsidRPr="00A94C7E">
        <w:rPr>
          <w:color w:val="auto"/>
          <w:szCs w:val="24"/>
        </w:rPr>
        <w:t>ei olnud ette teada riigieelarve eelnõu koostamise või menetlemise ajal.</w:t>
      </w:r>
    </w:p>
    <w:p w14:paraId="4BC1E867" w14:textId="77777777" w:rsidR="00FE7A7C" w:rsidRDefault="00FE7A7C" w:rsidP="00247B52">
      <w:pPr>
        <w:shd w:val="clear" w:color="auto" w:fill="FFFFFF"/>
        <w:spacing w:after="0" w:line="240" w:lineRule="auto"/>
        <w:ind w:right="0"/>
        <w:rPr>
          <w:color w:val="auto"/>
          <w:szCs w:val="24"/>
        </w:rPr>
      </w:pPr>
    </w:p>
    <w:p w14:paraId="743950E7" w14:textId="77777777" w:rsidR="00312245" w:rsidRPr="005B689F" w:rsidRDefault="00312245" w:rsidP="00312245">
      <w:pPr>
        <w:shd w:val="clear" w:color="auto" w:fill="FFFFFF" w:themeFill="background1"/>
        <w:spacing w:after="0" w:line="240" w:lineRule="auto"/>
        <w:ind w:right="0"/>
        <w:rPr>
          <w:color w:val="auto"/>
        </w:rPr>
      </w:pPr>
      <w:r w:rsidRPr="6110D336">
        <w:rPr>
          <w:color w:val="auto"/>
        </w:rPr>
        <w:t>(8</w:t>
      </w:r>
      <w:r w:rsidRPr="006813F3">
        <w:rPr>
          <w:color w:val="auto"/>
        </w:rPr>
        <w:t>) Vabariigi Valitsus võib erakorralise seisukorra või sõjaseisukorra olukorras või vahetult nendeks valmistumise ajaks anda määrusega erakorralise ja ühekordse riikliku ülesande tunnustega ülesande kohaliku omavalitsuse üksusele täitmiseks, hüvitades riikliku ülesande täitmise kulu kohaliku omavalitsuse üksusele määruses sätestatud alustel ja korras. Ülesande andmine kooskõlastatakse omavalitsusüksuse või üleriigilise omavalitsusüksuste liiduga.“;</w:t>
      </w:r>
    </w:p>
    <w:p w14:paraId="6578AE59" w14:textId="77777777" w:rsidR="00AC6AF5" w:rsidRDefault="00AC6AF5" w:rsidP="00686ED5">
      <w:pPr>
        <w:spacing w:line="240" w:lineRule="auto"/>
        <w:ind w:left="0" w:right="0"/>
        <w:rPr>
          <w:b/>
          <w:bCs/>
          <w:color w:val="auto"/>
          <w:szCs w:val="24"/>
        </w:rPr>
      </w:pPr>
    </w:p>
    <w:p w14:paraId="6D65C5C5" w14:textId="516F9AB5" w:rsidR="00DF4507" w:rsidRPr="0006009D" w:rsidRDefault="00A15096" w:rsidP="00333C5E">
      <w:pPr>
        <w:spacing w:line="240" w:lineRule="auto"/>
        <w:ind w:left="0" w:right="0"/>
        <w:rPr>
          <w:color w:val="auto"/>
          <w:szCs w:val="24"/>
        </w:rPr>
      </w:pPr>
      <w:bookmarkStart w:id="11" w:name="_Hlk200443564"/>
      <w:r>
        <w:rPr>
          <w:b/>
          <w:bCs/>
          <w:color w:val="auto"/>
          <w:szCs w:val="24"/>
        </w:rPr>
        <w:t>47</w:t>
      </w:r>
      <w:r w:rsidR="0006009D" w:rsidRPr="0006009D">
        <w:rPr>
          <w:b/>
          <w:bCs/>
          <w:color w:val="auto"/>
          <w:szCs w:val="24"/>
        </w:rPr>
        <w:t xml:space="preserve">) </w:t>
      </w:r>
      <w:r w:rsidR="0006009D" w:rsidRPr="0006009D">
        <w:rPr>
          <w:color w:val="auto"/>
          <w:szCs w:val="24"/>
        </w:rPr>
        <w:t xml:space="preserve">paragrahvis 52 </w:t>
      </w:r>
      <w:bookmarkEnd w:id="11"/>
      <w:r w:rsidR="0006009D" w:rsidRPr="0006009D">
        <w:rPr>
          <w:color w:val="auto"/>
          <w:szCs w:val="24"/>
        </w:rPr>
        <w:t>asendatakse sõna „riigieelarvesse“ sõnaga „riigile“;</w:t>
      </w:r>
    </w:p>
    <w:p w14:paraId="4B90D6DD" w14:textId="77777777" w:rsidR="00DF4507" w:rsidRDefault="00DF4507" w:rsidP="00333C5E">
      <w:pPr>
        <w:spacing w:line="240" w:lineRule="auto"/>
        <w:ind w:left="0" w:right="0"/>
        <w:rPr>
          <w:b/>
          <w:bCs/>
          <w:color w:val="auto"/>
          <w:szCs w:val="24"/>
        </w:rPr>
      </w:pPr>
    </w:p>
    <w:p w14:paraId="19F388E2" w14:textId="042107B1" w:rsidR="008862F7" w:rsidRPr="00FF2E7D" w:rsidRDefault="00A15096" w:rsidP="00333C5E">
      <w:pPr>
        <w:spacing w:line="240" w:lineRule="auto"/>
        <w:ind w:left="0" w:right="0"/>
        <w:rPr>
          <w:color w:val="auto"/>
          <w:szCs w:val="24"/>
        </w:rPr>
      </w:pPr>
      <w:r>
        <w:rPr>
          <w:b/>
          <w:bCs/>
          <w:color w:val="auto"/>
          <w:szCs w:val="24"/>
        </w:rPr>
        <w:t>48</w:t>
      </w:r>
      <w:r w:rsidR="00E0467B" w:rsidRPr="00FF2E7D">
        <w:rPr>
          <w:b/>
          <w:bCs/>
          <w:color w:val="auto"/>
          <w:szCs w:val="24"/>
        </w:rPr>
        <w:t xml:space="preserve">) </w:t>
      </w:r>
      <w:r w:rsidR="00E0467B" w:rsidRPr="00FF2E7D">
        <w:rPr>
          <w:color w:val="auto"/>
          <w:szCs w:val="24"/>
        </w:rPr>
        <w:t>paragrahvi 53</w:t>
      </w:r>
      <w:r w:rsidR="00E0467B" w:rsidRPr="00FF2E7D">
        <w:rPr>
          <w:color w:val="auto"/>
          <w:szCs w:val="24"/>
          <w:vertAlign w:val="superscript"/>
        </w:rPr>
        <w:t>1</w:t>
      </w:r>
      <w:r w:rsidR="008862F7" w:rsidRPr="00FF2E7D">
        <w:rPr>
          <w:color w:val="auto"/>
          <w:szCs w:val="24"/>
        </w:rPr>
        <w:t xml:space="preserve"> pealkiri ja lõige 1 muudetakse </w:t>
      </w:r>
      <w:r w:rsidR="004B4FE3">
        <w:rPr>
          <w:color w:val="auto"/>
          <w:szCs w:val="24"/>
        </w:rPr>
        <w:t>ning</w:t>
      </w:r>
      <w:r w:rsidR="008862F7" w:rsidRPr="00FF2E7D">
        <w:rPr>
          <w:color w:val="auto"/>
          <w:szCs w:val="24"/>
        </w:rPr>
        <w:t xml:space="preserve"> sõnastatakse järgmiselt:</w:t>
      </w:r>
    </w:p>
    <w:p w14:paraId="09FA9070" w14:textId="34255F0C" w:rsidR="0098527C" w:rsidRPr="00FF2E7D" w:rsidRDefault="0098527C" w:rsidP="00333C5E">
      <w:pPr>
        <w:spacing w:line="240" w:lineRule="auto"/>
        <w:ind w:left="0" w:right="0"/>
        <w:rPr>
          <w:color w:val="auto"/>
          <w:szCs w:val="24"/>
        </w:rPr>
      </w:pPr>
      <w:r w:rsidRPr="00FF2E7D">
        <w:rPr>
          <w:color w:val="auto"/>
          <w:szCs w:val="24"/>
        </w:rPr>
        <w:t>„</w:t>
      </w:r>
      <w:r w:rsidRPr="00FF2E7D">
        <w:rPr>
          <w:b/>
          <w:bCs/>
          <w:color w:val="auto"/>
          <w:szCs w:val="24"/>
        </w:rPr>
        <w:t>§ 53¹. Riigisisese projektipõhise toetuse andmine</w:t>
      </w:r>
    </w:p>
    <w:p w14:paraId="5CFE01FE" w14:textId="77777777" w:rsidR="00B443BB" w:rsidRDefault="00B443BB" w:rsidP="00333C5E">
      <w:pPr>
        <w:spacing w:line="240" w:lineRule="auto"/>
        <w:ind w:left="0" w:right="0"/>
        <w:rPr>
          <w:color w:val="auto"/>
          <w:szCs w:val="24"/>
        </w:rPr>
      </w:pPr>
    </w:p>
    <w:p w14:paraId="70F4F410" w14:textId="653AF48A" w:rsidR="0098527C" w:rsidRPr="006831A2" w:rsidRDefault="007F5096" w:rsidP="1047D438">
      <w:pPr>
        <w:spacing w:line="240" w:lineRule="auto"/>
        <w:ind w:left="0" w:right="0"/>
        <w:rPr>
          <w:color w:val="auto"/>
        </w:rPr>
      </w:pPr>
      <w:commentRangeStart w:id="12"/>
      <w:r w:rsidRPr="1047D438">
        <w:rPr>
          <w:color w:val="auto"/>
        </w:rPr>
        <w:t xml:space="preserve">(1) </w:t>
      </w:r>
      <w:r w:rsidR="002D523E" w:rsidRPr="1047D438">
        <w:rPr>
          <w:color w:val="auto"/>
        </w:rPr>
        <w:t>Ministeeriumi valitsemisala vahendite arvel</w:t>
      </w:r>
      <w:r w:rsidR="28621BA4" w:rsidRPr="1047D438">
        <w:rPr>
          <w:color w:val="auto"/>
        </w:rPr>
        <w:t>t</w:t>
      </w:r>
      <w:r w:rsidR="002D523E" w:rsidRPr="1047D438">
        <w:rPr>
          <w:color w:val="auto"/>
        </w:rPr>
        <w:t xml:space="preserve"> antava riigisisese projektipõhise toetuse andmise, sealhulgas taotlusvooru korraldamise, toetuse kasutamise ja aruandluse ning toetusena </w:t>
      </w:r>
      <w:r w:rsidR="002D523E" w:rsidRPr="1047D438">
        <w:rPr>
          <w:color w:val="auto"/>
        </w:rPr>
        <w:lastRenderedPageBreak/>
        <w:t>antud vahendite või selle jäägi tagasinõudmise tingimused ja korra</w:t>
      </w:r>
      <w:commentRangeEnd w:id="12"/>
      <w:r w:rsidR="00B24C68">
        <w:rPr>
          <w:rStyle w:val="Kommentaariviide"/>
        </w:rPr>
        <w:commentReference w:id="12"/>
      </w:r>
      <w:r w:rsidR="002D523E" w:rsidRPr="1047D438">
        <w:rPr>
          <w:color w:val="auto"/>
        </w:rPr>
        <w:t>, kui nimetatud tingimused ja kord ei tulene muust õigusaktist, kehtestab valdkonna eest vastutav minister määrusega.</w:t>
      </w:r>
      <w:r w:rsidR="00E11E57" w:rsidRPr="1047D438">
        <w:rPr>
          <w:color w:val="auto"/>
        </w:rPr>
        <w:t>“;</w:t>
      </w:r>
    </w:p>
    <w:p w14:paraId="6425DB28" w14:textId="77777777" w:rsidR="007F5096" w:rsidRPr="00FF2E7D" w:rsidRDefault="007F5096" w:rsidP="00333C5E">
      <w:pPr>
        <w:spacing w:line="240" w:lineRule="auto"/>
        <w:ind w:left="0" w:right="0"/>
        <w:rPr>
          <w:color w:val="auto"/>
          <w:szCs w:val="24"/>
        </w:rPr>
      </w:pPr>
    </w:p>
    <w:p w14:paraId="6CF49480" w14:textId="798E34B2" w:rsidR="007F5096" w:rsidRPr="005F48CB" w:rsidRDefault="00A15096" w:rsidP="00333C5E">
      <w:pPr>
        <w:spacing w:line="240" w:lineRule="auto"/>
        <w:ind w:left="0" w:right="0"/>
        <w:rPr>
          <w:color w:val="auto"/>
          <w:szCs w:val="24"/>
        </w:rPr>
      </w:pPr>
      <w:r>
        <w:rPr>
          <w:b/>
          <w:bCs/>
          <w:color w:val="auto"/>
          <w:szCs w:val="24"/>
        </w:rPr>
        <w:t>49</w:t>
      </w:r>
      <w:r w:rsidR="007F5096" w:rsidRPr="005F48CB">
        <w:rPr>
          <w:b/>
          <w:bCs/>
          <w:color w:val="auto"/>
          <w:szCs w:val="24"/>
        </w:rPr>
        <w:t xml:space="preserve">) </w:t>
      </w:r>
      <w:r w:rsidR="007F5096" w:rsidRPr="005F48CB">
        <w:rPr>
          <w:color w:val="auto"/>
          <w:szCs w:val="24"/>
        </w:rPr>
        <w:t>paragrahvi 53¹</w:t>
      </w:r>
      <w:r w:rsidR="00873A89" w:rsidRPr="005F48CB">
        <w:rPr>
          <w:color w:val="auto"/>
          <w:szCs w:val="24"/>
        </w:rPr>
        <w:t xml:space="preserve"> </w:t>
      </w:r>
      <w:r w:rsidR="0004332D" w:rsidRPr="005F48CB">
        <w:rPr>
          <w:color w:val="auto"/>
          <w:szCs w:val="24"/>
        </w:rPr>
        <w:t>täiendatakse lõikega 1¹</w:t>
      </w:r>
      <w:r w:rsidR="00EB482B" w:rsidRPr="005F48CB">
        <w:rPr>
          <w:color w:val="auto"/>
          <w:szCs w:val="24"/>
        </w:rPr>
        <w:t xml:space="preserve"> järgmises sõnastuses:</w:t>
      </w:r>
    </w:p>
    <w:p w14:paraId="29CC64AD" w14:textId="02A57FC5" w:rsidR="00EB482B" w:rsidRPr="005F48CB" w:rsidRDefault="005F48CB" w:rsidP="00333C5E">
      <w:pPr>
        <w:spacing w:line="240" w:lineRule="auto"/>
        <w:ind w:left="0" w:right="0"/>
        <w:rPr>
          <w:color w:val="auto"/>
          <w:szCs w:val="24"/>
        </w:rPr>
      </w:pPr>
      <w:r w:rsidRPr="005F48CB">
        <w:rPr>
          <w:color w:val="auto"/>
          <w:szCs w:val="24"/>
        </w:rPr>
        <w:t>„</w:t>
      </w:r>
      <w:r w:rsidR="00453E76" w:rsidRPr="005F48CB">
        <w:rPr>
          <w:color w:val="auto"/>
          <w:szCs w:val="24"/>
        </w:rPr>
        <w:t xml:space="preserve">(1¹) Riigisisest projektipõhist toetust antakse kooskõlas valitsemisala </w:t>
      </w:r>
      <w:r w:rsidR="000D2908" w:rsidRPr="005F48CB">
        <w:rPr>
          <w:color w:val="auto"/>
          <w:szCs w:val="24"/>
        </w:rPr>
        <w:t>arengudokumentidega</w:t>
      </w:r>
      <w:r w:rsidR="00453E76" w:rsidRPr="005F48CB">
        <w:rPr>
          <w:color w:val="auto"/>
          <w:szCs w:val="24"/>
        </w:rPr>
        <w:t xml:space="preserve"> kulude ja investeeringute sihtfinantseerimiseks. Riigisisest projektipõhist toetust antakse käesoleva seaduse alusel füüsilistele või juriidilistele isikutele riigieelarve vahenditest üldjuhul avatud taotlusvooru kaudu. Erandjuhul ja põhjendatult võib riigisisest projektipõhist toetust anda otsustuskorras, kui minister on kehtestanud selliste toetuste andmise põhimõtted käesoleva paragrahvi lõikes 1 nimetatud määrusega.</w:t>
      </w:r>
      <w:r w:rsidRPr="005F48CB">
        <w:rPr>
          <w:color w:val="auto"/>
          <w:szCs w:val="24"/>
        </w:rPr>
        <w:t>“;</w:t>
      </w:r>
    </w:p>
    <w:p w14:paraId="5FA81FCB" w14:textId="77777777" w:rsidR="00A72E31" w:rsidRPr="00FF2E7D" w:rsidRDefault="00A72E31" w:rsidP="00333C5E">
      <w:pPr>
        <w:spacing w:line="240" w:lineRule="auto"/>
        <w:ind w:left="0" w:right="0"/>
        <w:rPr>
          <w:color w:val="auto"/>
          <w:szCs w:val="24"/>
        </w:rPr>
      </w:pPr>
    </w:p>
    <w:p w14:paraId="62EE0A5F" w14:textId="37975F0D" w:rsidR="00A72E31" w:rsidRPr="0062365A" w:rsidRDefault="00A15096" w:rsidP="00333C5E">
      <w:pPr>
        <w:spacing w:line="240" w:lineRule="auto"/>
        <w:ind w:left="0" w:right="0"/>
        <w:rPr>
          <w:color w:val="auto"/>
          <w:szCs w:val="24"/>
        </w:rPr>
      </w:pPr>
      <w:r>
        <w:rPr>
          <w:b/>
          <w:bCs/>
          <w:color w:val="auto"/>
          <w:szCs w:val="24"/>
        </w:rPr>
        <w:t>50</w:t>
      </w:r>
      <w:r w:rsidR="00873A89" w:rsidRPr="00504B10">
        <w:rPr>
          <w:b/>
          <w:bCs/>
          <w:color w:val="auto"/>
          <w:szCs w:val="24"/>
        </w:rPr>
        <w:t>)</w:t>
      </w:r>
      <w:r w:rsidR="00873A89" w:rsidRPr="00FF2E7D">
        <w:rPr>
          <w:color w:val="auto"/>
          <w:szCs w:val="24"/>
        </w:rPr>
        <w:t xml:space="preserve"> paragrahvi 53¹ lõikes 2 asendatakse sõnad „</w:t>
      </w:r>
      <w:r w:rsidR="001F5F38" w:rsidRPr="00FF2E7D">
        <w:rPr>
          <w:color w:val="auto"/>
          <w:szCs w:val="24"/>
        </w:rPr>
        <w:t xml:space="preserve">riigisisese toetusprogrammi“ sõnadega </w:t>
      </w:r>
      <w:r w:rsidR="00504B10" w:rsidRPr="0062365A">
        <w:rPr>
          <w:color w:val="auto"/>
          <w:szCs w:val="24"/>
        </w:rPr>
        <w:t>„</w:t>
      </w:r>
      <w:r w:rsidR="001F5F38" w:rsidRPr="0062365A">
        <w:rPr>
          <w:color w:val="auto"/>
          <w:szCs w:val="24"/>
        </w:rPr>
        <w:t>riigisisese projektipõhise toetuse andmise tingimuste“;</w:t>
      </w:r>
    </w:p>
    <w:p w14:paraId="6A513D9C" w14:textId="77777777" w:rsidR="001F5F38" w:rsidRPr="00FF2E7D" w:rsidRDefault="001F5F38" w:rsidP="00333C5E">
      <w:pPr>
        <w:spacing w:line="240" w:lineRule="auto"/>
        <w:ind w:left="0" w:right="0"/>
        <w:rPr>
          <w:color w:val="auto"/>
          <w:szCs w:val="24"/>
          <w:u w:val="single"/>
        </w:rPr>
      </w:pPr>
    </w:p>
    <w:p w14:paraId="49564EA6" w14:textId="58394F4A" w:rsidR="001F5F38" w:rsidRPr="00726656" w:rsidRDefault="00A15096" w:rsidP="00072A8F">
      <w:pPr>
        <w:spacing w:line="240" w:lineRule="auto"/>
        <w:ind w:left="0" w:right="0"/>
        <w:jc w:val="left"/>
        <w:rPr>
          <w:color w:val="auto"/>
          <w:szCs w:val="24"/>
        </w:rPr>
      </w:pPr>
      <w:r>
        <w:rPr>
          <w:b/>
          <w:bCs/>
          <w:color w:val="auto"/>
          <w:szCs w:val="24"/>
        </w:rPr>
        <w:t>51</w:t>
      </w:r>
      <w:r w:rsidR="001F5F38" w:rsidRPr="00726656">
        <w:rPr>
          <w:b/>
          <w:bCs/>
          <w:color w:val="auto"/>
          <w:szCs w:val="24"/>
        </w:rPr>
        <w:t>)</w:t>
      </w:r>
      <w:r w:rsidR="001F5F38" w:rsidRPr="00726656">
        <w:rPr>
          <w:color w:val="auto"/>
          <w:szCs w:val="24"/>
        </w:rPr>
        <w:t xml:space="preserve"> seadust täiendatakse §-dega 53² ja 53³ </w:t>
      </w:r>
      <w:r w:rsidR="00036984" w:rsidRPr="00726656">
        <w:rPr>
          <w:color w:val="auto"/>
          <w:szCs w:val="24"/>
        </w:rPr>
        <w:t>järgmises sõnastuses:</w:t>
      </w:r>
    </w:p>
    <w:p w14:paraId="76D466CF" w14:textId="7944082D" w:rsidR="00D56EBC" w:rsidRDefault="00036984" w:rsidP="00072A8F">
      <w:pPr>
        <w:spacing w:line="240" w:lineRule="auto"/>
        <w:ind w:left="0" w:right="0"/>
        <w:jc w:val="left"/>
        <w:rPr>
          <w:color w:val="auto"/>
          <w:szCs w:val="24"/>
        </w:rPr>
      </w:pPr>
      <w:r w:rsidRPr="00726656">
        <w:rPr>
          <w:color w:val="auto"/>
          <w:szCs w:val="24"/>
        </w:rPr>
        <w:t>„</w:t>
      </w:r>
      <w:r w:rsidR="00D56EBC" w:rsidRPr="00726656">
        <w:rPr>
          <w:b/>
          <w:bCs/>
          <w:color w:val="auto"/>
          <w:szCs w:val="24"/>
        </w:rPr>
        <w:t>§ 53². Riigisisese tegevustoetuse andmine</w:t>
      </w:r>
    </w:p>
    <w:p w14:paraId="5DD83A99" w14:textId="77777777" w:rsidR="00072A8F" w:rsidRPr="00726656" w:rsidRDefault="00072A8F" w:rsidP="00072A8F">
      <w:pPr>
        <w:spacing w:line="240" w:lineRule="auto"/>
        <w:ind w:left="0" w:right="0"/>
        <w:jc w:val="left"/>
        <w:rPr>
          <w:color w:val="auto"/>
          <w:szCs w:val="24"/>
        </w:rPr>
      </w:pPr>
    </w:p>
    <w:p w14:paraId="4D79095C" w14:textId="41FAAB7F" w:rsidR="00D56EBC" w:rsidRPr="00726656" w:rsidRDefault="00D56EBC" w:rsidP="00333C5E">
      <w:pPr>
        <w:spacing w:line="240" w:lineRule="auto"/>
        <w:ind w:left="0" w:right="0"/>
        <w:rPr>
          <w:color w:val="auto"/>
        </w:rPr>
      </w:pPr>
      <w:r w:rsidRPr="00DF7059">
        <w:rPr>
          <w:color w:val="auto"/>
        </w:rPr>
        <w:t>(1) Ministril on õigus anda valitsemisala vahendite arvel</w:t>
      </w:r>
      <w:r w:rsidR="00FB6636">
        <w:rPr>
          <w:color w:val="auto"/>
        </w:rPr>
        <w:t>t</w:t>
      </w:r>
      <w:r w:rsidRPr="00DF7059">
        <w:rPr>
          <w:color w:val="auto"/>
        </w:rPr>
        <w:t xml:space="preserve"> riigisisest tegevustoetust seaduses sätestatud juhul või käesolevas paragrahvis sätestatud alustel, kui seda antakse valdkonna valitsemisala programmis sisalduvate tegevuste</w:t>
      </w:r>
      <w:r w:rsidR="004F5C52">
        <w:rPr>
          <w:color w:val="auto"/>
        </w:rPr>
        <w:t xml:space="preserve"> tõttu</w:t>
      </w:r>
      <w:r w:rsidRPr="00DF7059">
        <w:rPr>
          <w:color w:val="auto"/>
        </w:rPr>
        <w:t>. Põhiseaduslik institutsioon võib anda tegevustoetust, kui see on seotud tema ülesannete ja tegevussuundadega</w:t>
      </w:r>
      <w:r w:rsidRPr="00726656">
        <w:rPr>
          <w:color w:val="auto"/>
        </w:rPr>
        <w:t>.</w:t>
      </w:r>
    </w:p>
    <w:p w14:paraId="758285AD" w14:textId="77777777" w:rsidR="00CC1291" w:rsidRDefault="00CC1291" w:rsidP="00333C5E">
      <w:pPr>
        <w:spacing w:line="240" w:lineRule="auto"/>
        <w:ind w:left="0" w:right="0"/>
        <w:rPr>
          <w:color w:val="auto"/>
          <w:szCs w:val="24"/>
        </w:rPr>
      </w:pPr>
    </w:p>
    <w:p w14:paraId="3768F97F" w14:textId="063BFCB4" w:rsidR="00D56EBC" w:rsidRPr="00726656" w:rsidRDefault="00D56EBC" w:rsidP="00333C5E">
      <w:pPr>
        <w:spacing w:line="240" w:lineRule="auto"/>
        <w:ind w:left="0" w:right="0"/>
        <w:rPr>
          <w:color w:val="auto"/>
          <w:szCs w:val="24"/>
        </w:rPr>
      </w:pPr>
      <w:r w:rsidRPr="00726656">
        <w:rPr>
          <w:color w:val="auto"/>
          <w:szCs w:val="24"/>
        </w:rPr>
        <w:t xml:space="preserve">(2) </w:t>
      </w:r>
      <w:r w:rsidR="00711391" w:rsidRPr="00726656">
        <w:rPr>
          <w:color w:val="auto"/>
          <w:szCs w:val="24"/>
        </w:rPr>
        <w:t>Tegevustoetust antakse saajale</w:t>
      </w:r>
      <w:r w:rsidR="00711391">
        <w:rPr>
          <w:color w:val="auto"/>
          <w:szCs w:val="24"/>
        </w:rPr>
        <w:t>,</w:t>
      </w:r>
      <w:r w:rsidR="00711391" w:rsidRPr="00726656">
        <w:rPr>
          <w:color w:val="auto"/>
          <w:szCs w:val="24"/>
        </w:rPr>
        <w:t xml:space="preserve"> </w:t>
      </w:r>
      <w:r w:rsidR="00711391">
        <w:rPr>
          <w:color w:val="auto"/>
          <w:szCs w:val="24"/>
        </w:rPr>
        <w:t>võttes aluseks</w:t>
      </w:r>
      <w:r w:rsidR="00711391" w:rsidRPr="00726656">
        <w:rPr>
          <w:color w:val="auto"/>
          <w:szCs w:val="24"/>
        </w:rPr>
        <w:t xml:space="preserve"> põhikirjas</w:t>
      </w:r>
      <w:r w:rsidR="00711391">
        <w:rPr>
          <w:color w:val="auto"/>
          <w:szCs w:val="24"/>
        </w:rPr>
        <w:t xml:space="preserve"> loetletud</w:t>
      </w:r>
      <w:r w:rsidR="00711391" w:rsidRPr="00726656">
        <w:rPr>
          <w:color w:val="auto"/>
          <w:szCs w:val="24"/>
        </w:rPr>
        <w:t xml:space="preserve"> </w:t>
      </w:r>
      <w:r w:rsidR="00711391">
        <w:rPr>
          <w:color w:val="auto"/>
          <w:szCs w:val="24"/>
        </w:rPr>
        <w:t xml:space="preserve">talle mõeldud </w:t>
      </w:r>
      <w:r w:rsidR="00711391" w:rsidRPr="00726656">
        <w:rPr>
          <w:color w:val="auto"/>
          <w:szCs w:val="24"/>
        </w:rPr>
        <w:t>ülesan</w:t>
      </w:r>
      <w:r w:rsidR="00711391">
        <w:rPr>
          <w:color w:val="auto"/>
          <w:szCs w:val="24"/>
        </w:rPr>
        <w:t xml:space="preserve">ded </w:t>
      </w:r>
      <w:r w:rsidR="00711391" w:rsidRPr="00726656">
        <w:rPr>
          <w:color w:val="auto"/>
          <w:szCs w:val="24"/>
        </w:rPr>
        <w:t>ja arengudokumentides määratud eesmär</w:t>
      </w:r>
      <w:r w:rsidR="00711391">
        <w:rPr>
          <w:color w:val="auto"/>
          <w:szCs w:val="24"/>
        </w:rPr>
        <w:t>g</w:t>
      </w:r>
      <w:r w:rsidR="00711391" w:rsidRPr="00726656">
        <w:rPr>
          <w:color w:val="auto"/>
          <w:szCs w:val="24"/>
        </w:rPr>
        <w:t>id. Tegevustoetuse saaja</w:t>
      </w:r>
      <w:r w:rsidR="00711391">
        <w:rPr>
          <w:color w:val="auto"/>
          <w:szCs w:val="24"/>
        </w:rPr>
        <w:t>ks</w:t>
      </w:r>
      <w:r w:rsidR="00711391" w:rsidRPr="00726656">
        <w:rPr>
          <w:color w:val="auto"/>
          <w:szCs w:val="24"/>
        </w:rPr>
        <w:t xml:space="preserve"> või</w:t>
      </w:r>
      <w:r w:rsidR="00711391">
        <w:rPr>
          <w:color w:val="auto"/>
          <w:szCs w:val="24"/>
        </w:rPr>
        <w:t xml:space="preserve">b olla </w:t>
      </w:r>
      <w:r w:rsidR="00711391" w:rsidRPr="00726656">
        <w:rPr>
          <w:color w:val="auto"/>
          <w:szCs w:val="24"/>
        </w:rPr>
        <w:t>keskvalitsuse juriidiline isik, kui seaduses ei ole sätestatud teisiti</w:t>
      </w:r>
      <w:r w:rsidRPr="00726656">
        <w:rPr>
          <w:color w:val="auto"/>
          <w:szCs w:val="24"/>
        </w:rPr>
        <w:t>.</w:t>
      </w:r>
    </w:p>
    <w:p w14:paraId="3E2175DA" w14:textId="77777777" w:rsidR="00CC1291" w:rsidRDefault="00CC1291" w:rsidP="00333C5E">
      <w:pPr>
        <w:spacing w:line="240" w:lineRule="auto"/>
        <w:ind w:left="0" w:right="0"/>
        <w:rPr>
          <w:color w:val="auto"/>
        </w:rPr>
      </w:pPr>
    </w:p>
    <w:p w14:paraId="51384644" w14:textId="24E536B6" w:rsidR="00D56EBC" w:rsidRPr="00726656" w:rsidRDefault="00D56EBC" w:rsidP="008C441A">
      <w:pPr>
        <w:spacing w:after="0" w:line="240" w:lineRule="auto"/>
        <w:ind w:left="0" w:right="0"/>
        <w:rPr>
          <w:color w:val="auto"/>
        </w:rPr>
      </w:pPr>
      <w:r w:rsidRPr="00726656">
        <w:rPr>
          <w:color w:val="auto"/>
        </w:rPr>
        <w:t>(3)</w:t>
      </w:r>
      <w:r w:rsidR="00A669B0">
        <w:rPr>
          <w:color w:val="auto"/>
        </w:rPr>
        <w:t xml:space="preserve"> </w:t>
      </w:r>
      <w:r w:rsidR="7799254C" w:rsidRPr="00EE73CE">
        <w:rPr>
          <w:color w:val="auto"/>
        </w:rPr>
        <w:t>M</w:t>
      </w:r>
      <w:r w:rsidR="00A669B0" w:rsidRPr="00EE73CE">
        <w:rPr>
          <w:color w:val="auto"/>
        </w:rPr>
        <w:t>inisteeriumi</w:t>
      </w:r>
      <w:r w:rsidR="00A669B0" w:rsidRPr="6110D336">
        <w:rPr>
          <w:color w:val="auto"/>
        </w:rPr>
        <w:t xml:space="preserve"> valitsemisala eelarvest tegevustoetuse andmise põhimõtted ja korra, kui nimetatud tingimused ja kord ei tulene muust õigusaktist</w:t>
      </w:r>
      <w:r w:rsidR="3F83D390" w:rsidRPr="00EE73CE">
        <w:rPr>
          <w:color w:val="auto"/>
        </w:rPr>
        <w:t xml:space="preserve">, </w:t>
      </w:r>
      <w:commentRangeStart w:id="13"/>
      <w:r w:rsidR="3F83D390" w:rsidRPr="00EE73CE">
        <w:rPr>
          <w:color w:val="auto"/>
        </w:rPr>
        <w:t>kehtestab v</w:t>
      </w:r>
      <w:r w:rsidR="164E5331" w:rsidRPr="00EE73CE">
        <w:rPr>
          <w:color w:val="auto"/>
        </w:rPr>
        <w:t>aldkonna eest vastutav minister määrusega</w:t>
      </w:r>
      <w:r w:rsidR="5CA82596" w:rsidRPr="00EE73CE">
        <w:rPr>
          <w:color w:val="auto"/>
        </w:rPr>
        <w:t>.</w:t>
      </w:r>
      <w:commentRangeEnd w:id="13"/>
      <w:r w:rsidR="009641E3">
        <w:rPr>
          <w:rStyle w:val="Kommentaariviide"/>
        </w:rPr>
        <w:commentReference w:id="13"/>
      </w:r>
    </w:p>
    <w:p w14:paraId="4E989D01" w14:textId="77777777" w:rsidR="00D56EBC" w:rsidRPr="00FF2E7D" w:rsidRDefault="00D56EBC" w:rsidP="00333C5E">
      <w:pPr>
        <w:spacing w:line="240" w:lineRule="auto"/>
        <w:ind w:left="0" w:right="0"/>
        <w:rPr>
          <w:color w:val="auto"/>
          <w:szCs w:val="24"/>
          <w:u w:val="single"/>
        </w:rPr>
      </w:pPr>
    </w:p>
    <w:p w14:paraId="0EB3E5ED" w14:textId="103873FE" w:rsidR="00D56EBC" w:rsidRDefault="00021769" w:rsidP="00333C5E">
      <w:pPr>
        <w:spacing w:line="240" w:lineRule="auto"/>
        <w:ind w:left="0" w:right="0"/>
        <w:rPr>
          <w:b/>
          <w:bCs/>
          <w:color w:val="auto"/>
          <w:szCs w:val="24"/>
        </w:rPr>
      </w:pPr>
      <w:r w:rsidRPr="00DB7B5E">
        <w:rPr>
          <w:b/>
          <w:bCs/>
          <w:color w:val="auto"/>
          <w:szCs w:val="24"/>
        </w:rPr>
        <w:t>§ 53³. Riigisiseste sotsiaaltoetuste andmine</w:t>
      </w:r>
    </w:p>
    <w:p w14:paraId="0AA23AA8" w14:textId="77777777" w:rsidR="0031691E" w:rsidRPr="00DB7B5E" w:rsidRDefault="0031691E" w:rsidP="0021202A">
      <w:pPr>
        <w:spacing w:line="240" w:lineRule="auto"/>
        <w:ind w:left="0" w:right="0"/>
        <w:rPr>
          <w:b/>
          <w:bCs/>
          <w:color w:val="auto"/>
          <w:szCs w:val="24"/>
        </w:rPr>
      </w:pPr>
    </w:p>
    <w:p w14:paraId="29236F51" w14:textId="5A2252B7" w:rsidR="0031691E" w:rsidRDefault="009A28C4" w:rsidP="0021202A">
      <w:pPr>
        <w:spacing w:line="240" w:lineRule="auto"/>
        <w:ind w:left="0" w:right="0"/>
        <w:rPr>
          <w:color w:val="auto"/>
        </w:rPr>
      </w:pPr>
      <w:r w:rsidRPr="00DB7B5E">
        <w:rPr>
          <w:color w:val="auto"/>
        </w:rPr>
        <w:t xml:space="preserve">(1) </w:t>
      </w:r>
      <w:r w:rsidR="00C64ACB" w:rsidRPr="00DB7B5E">
        <w:rPr>
          <w:color w:val="auto"/>
        </w:rPr>
        <w:t>Ministeeriumi valitsemisala vahendite arvel</w:t>
      </w:r>
      <w:r w:rsidR="007E091C">
        <w:rPr>
          <w:color w:val="auto"/>
        </w:rPr>
        <w:t>t</w:t>
      </w:r>
      <w:r w:rsidR="00C64ACB" w:rsidRPr="00DB7B5E">
        <w:rPr>
          <w:color w:val="auto"/>
        </w:rPr>
        <w:t xml:space="preserve"> võib f</w:t>
      </w:r>
      <w:r w:rsidRPr="00DB7B5E">
        <w:rPr>
          <w:color w:val="auto"/>
        </w:rPr>
        <w:t xml:space="preserve">üüsilistele isikutele anda </w:t>
      </w:r>
      <w:r w:rsidR="00C64ACB" w:rsidRPr="00DB7B5E">
        <w:rPr>
          <w:color w:val="auto"/>
        </w:rPr>
        <w:t xml:space="preserve">riigisisest </w:t>
      </w:r>
    </w:p>
    <w:p w14:paraId="280151D0" w14:textId="02484248" w:rsidR="00021769" w:rsidRPr="00DB7B5E" w:rsidRDefault="00C64ACB" w:rsidP="0021202A">
      <w:pPr>
        <w:spacing w:line="240" w:lineRule="auto"/>
        <w:ind w:left="0" w:right="0"/>
        <w:rPr>
          <w:color w:val="auto"/>
        </w:rPr>
      </w:pPr>
      <w:r w:rsidRPr="00DB7B5E">
        <w:rPr>
          <w:color w:val="auto"/>
        </w:rPr>
        <w:t>sotsiaaltoetust</w:t>
      </w:r>
      <w:r w:rsidR="009A28C4" w:rsidRPr="00DB7B5E">
        <w:rPr>
          <w:color w:val="auto"/>
        </w:rPr>
        <w:t xml:space="preserve">, </w:t>
      </w:r>
      <w:r w:rsidR="008F6800" w:rsidRPr="00DB7B5E">
        <w:rPr>
          <w:color w:val="auto"/>
        </w:rPr>
        <w:t>mille andmine ei ole ette nähtud</w:t>
      </w:r>
      <w:r w:rsidR="00522EA7" w:rsidRPr="00DB7B5E">
        <w:rPr>
          <w:color w:val="auto"/>
        </w:rPr>
        <w:t xml:space="preserve"> </w:t>
      </w:r>
      <w:r w:rsidR="009F5B66" w:rsidRPr="00DB7B5E">
        <w:rPr>
          <w:color w:val="auto"/>
        </w:rPr>
        <w:t>seaduse</w:t>
      </w:r>
      <w:r w:rsidR="00F57967" w:rsidRPr="00DB7B5E">
        <w:rPr>
          <w:color w:val="auto"/>
        </w:rPr>
        <w:t xml:space="preserve"> või muu õigusaktiga</w:t>
      </w:r>
      <w:r w:rsidR="009F5B66" w:rsidRPr="00DB7B5E">
        <w:rPr>
          <w:color w:val="auto"/>
        </w:rPr>
        <w:t xml:space="preserve">, </w:t>
      </w:r>
      <w:r w:rsidR="009A28C4" w:rsidRPr="00DB7B5E">
        <w:rPr>
          <w:color w:val="auto"/>
        </w:rPr>
        <w:t>kui selleks on valitsemisala eelarves vahendid ette nähtud.</w:t>
      </w:r>
    </w:p>
    <w:p w14:paraId="1FC17051" w14:textId="77777777" w:rsidR="006F1DF2" w:rsidRDefault="006F1DF2" w:rsidP="0021202A">
      <w:pPr>
        <w:spacing w:line="240" w:lineRule="auto"/>
        <w:ind w:left="0" w:right="0"/>
        <w:rPr>
          <w:color w:val="auto"/>
        </w:rPr>
      </w:pPr>
    </w:p>
    <w:p w14:paraId="2C81DAF0" w14:textId="753FF5C6" w:rsidR="00D766EE" w:rsidRPr="00DB7B5E" w:rsidRDefault="00D35E35" w:rsidP="0021202A">
      <w:pPr>
        <w:spacing w:line="240" w:lineRule="auto"/>
        <w:ind w:left="0" w:right="0"/>
        <w:rPr>
          <w:color w:val="auto"/>
        </w:rPr>
      </w:pPr>
      <w:r w:rsidRPr="00DB7B5E">
        <w:rPr>
          <w:color w:val="auto"/>
        </w:rPr>
        <w:t xml:space="preserve">(2) </w:t>
      </w:r>
      <w:r w:rsidR="00B035F0" w:rsidRPr="00DB7B5E">
        <w:rPr>
          <w:color w:val="auto"/>
        </w:rPr>
        <w:t xml:space="preserve">Ministeeriumi valitsemisala vahendite arvelt antava riigisisese sotsiaaltoetuse andmise tingimused ja korra </w:t>
      </w:r>
      <w:commentRangeStart w:id="14"/>
      <w:r w:rsidR="00B035F0" w:rsidRPr="00DB7B5E">
        <w:rPr>
          <w:color w:val="auto"/>
        </w:rPr>
        <w:t>kehtestab valdkonna eest vastutav minister määrusega</w:t>
      </w:r>
      <w:commentRangeEnd w:id="14"/>
      <w:r w:rsidR="00B6304A">
        <w:rPr>
          <w:rStyle w:val="Kommentaariviide"/>
        </w:rPr>
        <w:commentReference w:id="14"/>
      </w:r>
      <w:r w:rsidR="00D766EE" w:rsidRPr="00DB7B5E">
        <w:rPr>
          <w:color w:val="auto"/>
        </w:rPr>
        <w:t>.</w:t>
      </w:r>
    </w:p>
    <w:p w14:paraId="1E74E091" w14:textId="77777777" w:rsidR="006F1DF2" w:rsidRDefault="006F1DF2" w:rsidP="0021202A">
      <w:pPr>
        <w:spacing w:line="240" w:lineRule="auto"/>
        <w:ind w:left="0" w:right="0"/>
        <w:rPr>
          <w:color w:val="auto"/>
          <w:szCs w:val="24"/>
        </w:rPr>
      </w:pPr>
    </w:p>
    <w:p w14:paraId="1D71D22D" w14:textId="044F1D54" w:rsidR="00157129" w:rsidRPr="00DB7B5E" w:rsidRDefault="00152F99" w:rsidP="0021202A">
      <w:pPr>
        <w:spacing w:line="240" w:lineRule="auto"/>
        <w:ind w:left="0" w:right="0"/>
        <w:rPr>
          <w:color w:val="auto"/>
        </w:rPr>
      </w:pPr>
      <w:r w:rsidRPr="00EE73CE">
        <w:rPr>
          <w:color w:val="auto"/>
        </w:rPr>
        <w:t xml:space="preserve">(3) Põhiseaduslik institutsioon kehtestab sotsiaaltoetuse andmise põhimõtted ja avalikustab need oma </w:t>
      </w:r>
      <w:r w:rsidR="002370D2" w:rsidRPr="00EE73CE">
        <w:rPr>
          <w:color w:val="auto"/>
        </w:rPr>
        <w:t>veebilehel.</w:t>
      </w:r>
      <w:r w:rsidR="00443F5C" w:rsidRPr="00EE73CE">
        <w:rPr>
          <w:color w:val="auto"/>
        </w:rPr>
        <w:t>“;</w:t>
      </w:r>
    </w:p>
    <w:p w14:paraId="2616BC33" w14:textId="77777777" w:rsidR="000F10BF" w:rsidRPr="00DB7B5E" w:rsidRDefault="000F10BF" w:rsidP="0021202A">
      <w:pPr>
        <w:spacing w:line="240" w:lineRule="auto"/>
        <w:ind w:left="0" w:right="0"/>
        <w:rPr>
          <w:color w:val="auto"/>
          <w:szCs w:val="24"/>
        </w:rPr>
      </w:pPr>
    </w:p>
    <w:p w14:paraId="1E80288C" w14:textId="47411167" w:rsidR="00F12640" w:rsidRDefault="00A15096" w:rsidP="00333C5E">
      <w:pPr>
        <w:widowControl w:val="0"/>
        <w:spacing w:after="0" w:line="240" w:lineRule="auto"/>
        <w:ind w:left="0" w:right="0"/>
      </w:pPr>
      <w:r>
        <w:rPr>
          <w:b/>
          <w:bCs/>
        </w:rPr>
        <w:t>52</w:t>
      </w:r>
      <w:r w:rsidR="002D3F7A" w:rsidRPr="00950E48">
        <w:rPr>
          <w:b/>
          <w:bCs/>
        </w:rPr>
        <w:t>)</w:t>
      </w:r>
      <w:r w:rsidR="002D3F7A">
        <w:t xml:space="preserve"> </w:t>
      </w:r>
      <w:r w:rsidR="00F12640" w:rsidRPr="23874459">
        <w:t>paragrahv 55 muudetakse ja sõnastatakse järgmiselt:</w:t>
      </w:r>
    </w:p>
    <w:p w14:paraId="624DC500" w14:textId="0CFF0B33" w:rsidR="00F12640" w:rsidRDefault="001C241D" w:rsidP="00333C5E">
      <w:pPr>
        <w:widowControl w:val="0"/>
        <w:spacing w:after="0" w:line="240" w:lineRule="auto"/>
        <w:ind w:left="0" w:right="0"/>
        <w:rPr>
          <w:b/>
          <w:bCs/>
        </w:rPr>
      </w:pPr>
      <w:r w:rsidRPr="001C241D">
        <w:t>„</w:t>
      </w:r>
      <w:r w:rsidR="00F12640" w:rsidRPr="23874459">
        <w:rPr>
          <w:b/>
          <w:bCs/>
        </w:rPr>
        <w:t>§ 55. Riigisisese projektipõhise toetuse ja välistoetuse kaasrahastamise eelarve kasutamine</w:t>
      </w:r>
    </w:p>
    <w:p w14:paraId="39E150A3" w14:textId="77777777" w:rsidR="00BF63A6" w:rsidRDefault="00BF63A6" w:rsidP="00333C5E">
      <w:pPr>
        <w:widowControl w:val="0"/>
        <w:spacing w:after="0" w:line="240" w:lineRule="auto"/>
        <w:ind w:left="0" w:right="0"/>
      </w:pPr>
    </w:p>
    <w:p w14:paraId="5C8B8B95" w14:textId="5DB2760B" w:rsidR="00F12640" w:rsidRDefault="00F12640" w:rsidP="00333C5E">
      <w:pPr>
        <w:widowControl w:val="0"/>
        <w:spacing w:after="0" w:line="240" w:lineRule="auto"/>
        <w:ind w:left="0" w:right="0"/>
      </w:pPr>
      <w:r w:rsidRPr="23874459">
        <w:t xml:space="preserve">(1) </w:t>
      </w:r>
      <w:r w:rsidRPr="007C4C90">
        <w:rPr>
          <w:color w:val="auto"/>
        </w:rPr>
        <w:t>Riigisisese projektipõhise toetuse</w:t>
      </w:r>
      <w:r w:rsidR="00744376" w:rsidRPr="007C4C90">
        <w:rPr>
          <w:color w:val="auto"/>
        </w:rPr>
        <w:t xml:space="preserve"> </w:t>
      </w:r>
      <w:r w:rsidR="00744376">
        <w:t>ja</w:t>
      </w:r>
      <w:r w:rsidRPr="23874459">
        <w:t xml:space="preserve"> välistoetuse riigieelarves ette nähtud kaasrahastamise vahendite andja peab tagama, et toetuse või kaasrahastamise vahendite saaja kohustub kasutama saadud toetust või vahendeid ainult toetuse või vahendite andja määratud otstarbel ja tingimustel.</w:t>
      </w:r>
    </w:p>
    <w:p w14:paraId="7076B342" w14:textId="77777777" w:rsidR="00F12640" w:rsidRDefault="00F12640" w:rsidP="00333C5E">
      <w:pPr>
        <w:widowControl w:val="0"/>
        <w:spacing w:after="0" w:line="240" w:lineRule="auto"/>
        <w:ind w:left="0" w:right="0"/>
      </w:pPr>
    </w:p>
    <w:p w14:paraId="14C7ECE8" w14:textId="2BAE5982" w:rsidR="00F12640" w:rsidRDefault="00F12640" w:rsidP="00333C5E">
      <w:pPr>
        <w:widowControl w:val="0"/>
        <w:spacing w:after="0" w:line="240" w:lineRule="auto"/>
        <w:ind w:left="0" w:right="0"/>
      </w:pPr>
      <w:r w:rsidRPr="23874459">
        <w:lastRenderedPageBreak/>
        <w:t>(2</w:t>
      </w:r>
      <w:r w:rsidRPr="00495514">
        <w:rPr>
          <w:color w:val="auto"/>
        </w:rPr>
        <w:t xml:space="preserve">) Riigisisese projektipõhise </w:t>
      </w:r>
      <w:r w:rsidRPr="23874459">
        <w:t xml:space="preserve">toetuse saaja kohustub kandma toetuse kasutamata jäägi </w:t>
      </w:r>
      <w:r w:rsidR="00565A11">
        <w:t xml:space="preserve">andjale </w:t>
      </w:r>
      <w:r w:rsidRPr="23874459">
        <w:t xml:space="preserve">tagasi. Jäägi tagasi kandmata jätmisel </w:t>
      </w:r>
      <w:r w:rsidR="00C46C88">
        <w:t xml:space="preserve">korral </w:t>
      </w:r>
      <w:r w:rsidRPr="23874459">
        <w:t>nõuab toetuse andja selle toetuse saajalt tagasi.</w:t>
      </w:r>
    </w:p>
    <w:p w14:paraId="54D8328F" w14:textId="31D81B0E" w:rsidR="00F12640" w:rsidRDefault="00F12640" w:rsidP="00333C5E">
      <w:pPr>
        <w:widowControl w:val="0"/>
        <w:spacing w:after="0" w:line="240" w:lineRule="auto"/>
        <w:ind w:left="0" w:right="0"/>
      </w:pPr>
    </w:p>
    <w:p w14:paraId="05186D39" w14:textId="04282BA9" w:rsidR="00F12640" w:rsidRDefault="00F12640" w:rsidP="00333C5E">
      <w:pPr>
        <w:widowControl w:val="0"/>
        <w:spacing w:after="0" w:line="240" w:lineRule="auto"/>
        <w:ind w:left="0" w:right="0"/>
      </w:pPr>
      <w:r w:rsidRPr="23874459">
        <w:t>(3) Riigisisese projektipõhise toetuse andja nõuab toetuse</w:t>
      </w:r>
      <w:r w:rsidR="00D07A21">
        <w:t>,</w:t>
      </w:r>
      <w:r w:rsidRPr="23874459">
        <w:t xml:space="preserve"> </w:t>
      </w:r>
      <w:r w:rsidR="0E56CE03">
        <w:t xml:space="preserve">lähtudes </w:t>
      </w:r>
      <w:r w:rsidRPr="23874459">
        <w:t xml:space="preserve">rikkumise </w:t>
      </w:r>
      <w:r>
        <w:t>raskuse</w:t>
      </w:r>
      <w:r w:rsidR="1F347C76">
        <w:t>st</w:t>
      </w:r>
      <w:r w:rsidR="00D07A21">
        <w:t>,</w:t>
      </w:r>
      <w:r w:rsidR="009C39C6">
        <w:t xml:space="preserve"> </w:t>
      </w:r>
      <w:r w:rsidRPr="23874459">
        <w:t>osaliselt või täielikult tagasi juhul, kui pärast toetuse väljamakse tegemist selgub, et toetuse saaja:</w:t>
      </w:r>
    </w:p>
    <w:p w14:paraId="1522CBF2" w14:textId="29DCCF47" w:rsidR="00F12640" w:rsidRDefault="00F12640" w:rsidP="00333C5E">
      <w:pPr>
        <w:widowControl w:val="0"/>
        <w:spacing w:after="0" w:line="240" w:lineRule="auto"/>
        <w:ind w:left="0" w:right="0"/>
      </w:pPr>
      <w:r w:rsidRPr="23874459">
        <w:t xml:space="preserve">1) on </w:t>
      </w:r>
      <w:r w:rsidR="00E72DA0">
        <w:t>toetuse</w:t>
      </w:r>
      <w:r w:rsidR="002A26DD">
        <w:t xml:space="preserve"> </w:t>
      </w:r>
      <w:r w:rsidRPr="23874459">
        <w:t>taotlemise või kasutamise</w:t>
      </w:r>
      <w:r w:rsidR="002A26DD">
        <w:t xml:space="preserve"> korral</w:t>
      </w:r>
      <w:r w:rsidRPr="23874459">
        <w:t xml:space="preserve"> esitanud teadlikult valeandmeid, on </w:t>
      </w:r>
      <w:r w:rsidR="000D35FB">
        <w:t xml:space="preserve">täitnud </w:t>
      </w:r>
      <w:r w:rsidRPr="23874459">
        <w:t>toetuse saamise või kasutamisega seotud tingimused näiliselt</w:t>
      </w:r>
      <w:r w:rsidR="4E36F686">
        <w:t>, toetuse kasutamise korral on esinenud pettus, korruptsioon või huvide</w:t>
      </w:r>
      <w:r w:rsidR="7B39595B">
        <w:t xml:space="preserve"> </w:t>
      </w:r>
      <w:r w:rsidR="4E36F686">
        <w:t>konflikt</w:t>
      </w:r>
      <w:r w:rsidRPr="23874459">
        <w:t xml:space="preserve"> või ilmneb asjaolu, mille korral </w:t>
      </w:r>
      <w:r w:rsidR="00606A4E">
        <w:t xml:space="preserve">ei oleks </w:t>
      </w:r>
      <w:r w:rsidRPr="23874459">
        <w:t>toetuse taotlust rahuldatud;</w:t>
      </w:r>
    </w:p>
    <w:p w14:paraId="72F6CB24" w14:textId="05DE02E5" w:rsidR="00F12640" w:rsidRDefault="00F12640" w:rsidP="00333C5E">
      <w:pPr>
        <w:widowControl w:val="0"/>
        <w:spacing w:after="0" w:line="240" w:lineRule="auto"/>
        <w:ind w:left="0" w:right="0"/>
      </w:pPr>
      <w:r w:rsidRPr="23874459">
        <w:t>2) ei ole täitnud toetuse väljamaksmise aluseks olevaid nõudeid;</w:t>
      </w:r>
    </w:p>
    <w:p w14:paraId="00DC282E" w14:textId="43377CF1" w:rsidR="00F12640" w:rsidRDefault="00F12640" w:rsidP="00333C5E">
      <w:pPr>
        <w:widowControl w:val="0"/>
        <w:spacing w:after="0" w:line="240" w:lineRule="auto"/>
        <w:ind w:left="0" w:right="0"/>
      </w:pPr>
      <w:r w:rsidRPr="23874459">
        <w:t>3) ei ole täitnud toetuse saamisega seotud kohustust</w:t>
      </w:r>
      <w:r w:rsidR="00B8179E">
        <w:t xml:space="preserve"> osaliselt või täielikult</w:t>
      </w:r>
      <w:r w:rsidRPr="23874459">
        <w:t>;</w:t>
      </w:r>
    </w:p>
    <w:p w14:paraId="18FE292E" w14:textId="74A28E8D" w:rsidR="00F12640" w:rsidRDefault="00F12640" w:rsidP="00333C5E">
      <w:pPr>
        <w:widowControl w:val="0"/>
        <w:spacing w:after="0" w:line="240" w:lineRule="auto"/>
        <w:ind w:left="0" w:right="0"/>
      </w:pPr>
      <w:r w:rsidRPr="23874459">
        <w:t>4) suhtes on algatatud likvideerimis- või pankrotimenetlus.</w:t>
      </w:r>
    </w:p>
    <w:p w14:paraId="697E9397" w14:textId="77777777" w:rsidR="00F12640" w:rsidRDefault="00F12640" w:rsidP="00333C5E">
      <w:pPr>
        <w:widowControl w:val="0"/>
        <w:spacing w:after="0" w:line="240" w:lineRule="auto"/>
        <w:ind w:left="0" w:right="0"/>
      </w:pPr>
    </w:p>
    <w:p w14:paraId="37F0F0F1" w14:textId="50AB72EE" w:rsidR="00F12640" w:rsidRDefault="00F12640" w:rsidP="00333C5E">
      <w:pPr>
        <w:widowControl w:val="0"/>
        <w:spacing w:after="0" w:line="240" w:lineRule="auto"/>
        <w:ind w:left="0" w:right="0"/>
      </w:pPr>
      <w:r w:rsidRPr="23874459">
        <w:t xml:space="preserve">(4) </w:t>
      </w:r>
      <w:r w:rsidR="009E1B7C" w:rsidRPr="23874459">
        <w:t>Minister võib käesoleva seaduse § 53</w:t>
      </w:r>
      <w:r w:rsidR="009E1B7C" w:rsidRPr="23874459">
        <w:rPr>
          <w:vertAlign w:val="superscript"/>
        </w:rPr>
        <w:t>1</w:t>
      </w:r>
      <w:r w:rsidR="009E1B7C" w:rsidRPr="23874459">
        <w:t xml:space="preserve"> lõikes 1 nimetatud määrusega kehtestada </w:t>
      </w:r>
      <w:r w:rsidR="009E1B7C">
        <w:t xml:space="preserve">riigisisese </w:t>
      </w:r>
      <w:r w:rsidR="009E1B7C" w:rsidRPr="23874459">
        <w:t xml:space="preserve">projektipõhise toetuse tagasinõude määrad ning toetuse </w:t>
      </w:r>
      <w:r w:rsidR="009E1B7C">
        <w:t xml:space="preserve">täpsustavad või muud </w:t>
      </w:r>
      <w:r w:rsidR="009E1B7C" w:rsidRPr="23874459">
        <w:t>tagasinõudmise alused.</w:t>
      </w:r>
    </w:p>
    <w:p w14:paraId="3158310F" w14:textId="77777777" w:rsidR="00F12640" w:rsidRDefault="00F12640" w:rsidP="00333C5E">
      <w:pPr>
        <w:widowControl w:val="0"/>
        <w:spacing w:after="0" w:line="240" w:lineRule="auto"/>
        <w:ind w:left="0" w:right="0"/>
      </w:pPr>
    </w:p>
    <w:p w14:paraId="4E6C8DDE" w14:textId="0B054034" w:rsidR="00831389" w:rsidRDefault="00831389" w:rsidP="00831389">
      <w:pPr>
        <w:widowControl w:val="0"/>
        <w:spacing w:after="0" w:line="240" w:lineRule="auto"/>
        <w:ind w:left="0"/>
      </w:pPr>
      <w:r w:rsidRPr="23874459">
        <w:t xml:space="preserve">(5) </w:t>
      </w:r>
      <w:r>
        <w:t>Riigisisese p</w:t>
      </w:r>
      <w:r w:rsidRPr="23874459">
        <w:t xml:space="preserve">rojektipõhise toetuse tagasinõudmisest </w:t>
      </w:r>
      <w:r>
        <w:t xml:space="preserve">võib loobuda </w:t>
      </w:r>
      <w:r w:rsidRPr="23874459">
        <w:t>käesoleva paragrahvi lõikes 3 nimetatud alustel, kui:</w:t>
      </w:r>
    </w:p>
    <w:p w14:paraId="358B68B9" w14:textId="637CC2DC" w:rsidR="00831389" w:rsidRDefault="00831389" w:rsidP="00831389">
      <w:pPr>
        <w:widowControl w:val="0"/>
        <w:spacing w:after="0" w:line="240" w:lineRule="auto"/>
        <w:ind w:left="0"/>
      </w:pPr>
      <w:r w:rsidRPr="23874459">
        <w:t xml:space="preserve">1) </w:t>
      </w:r>
      <w:r>
        <w:t>toetust</w:t>
      </w:r>
      <w:r w:rsidRPr="23874459">
        <w:t xml:space="preserve"> ei ole võimalik sihipäraselt kasutada vääramatu jõu või toetuse saaja tahtest sõltumatu muu asjaolu tõttu;</w:t>
      </w:r>
    </w:p>
    <w:p w14:paraId="403D4A56" w14:textId="319544FF" w:rsidR="00831389" w:rsidRDefault="00831389" w:rsidP="00831389">
      <w:pPr>
        <w:widowControl w:val="0"/>
        <w:spacing w:after="0" w:line="240" w:lineRule="auto"/>
        <w:ind w:left="0"/>
      </w:pPr>
      <w:r w:rsidRPr="23874459">
        <w:t>2) toetuse saaja on avastanud ja teavitanud toetuse andjat esimese võimaluse</w:t>
      </w:r>
      <w:r>
        <w:t xml:space="preserve"> korra</w:t>
      </w:r>
      <w:r w:rsidRPr="23874459">
        <w:t>l,</w:t>
      </w:r>
      <w:r w:rsidR="00F91ECE">
        <w:t xml:space="preserve"> </w:t>
      </w:r>
      <w:r w:rsidRPr="23874459">
        <w:t>et talle on hüvitatud kulu, mida toetusest ei hüvitata, ning on tagastanud toetuse või selle osa toetuse andmise tingimustes sätestatud viisil;</w:t>
      </w:r>
    </w:p>
    <w:p w14:paraId="49D8F4F0" w14:textId="78D9274C" w:rsidR="00F12640" w:rsidRDefault="00831389" w:rsidP="00333C5E">
      <w:pPr>
        <w:widowControl w:val="0"/>
        <w:spacing w:after="0" w:line="240" w:lineRule="auto"/>
        <w:ind w:left="0" w:right="0"/>
      </w:pPr>
      <w:r w:rsidRPr="23874459">
        <w:t xml:space="preserve">3) tagasinõudmisele kuuluv toetuse summa on 1000 eurot või sellest väiksem, välja arvatud juhul, kui tegemist on käesoleva paragrahvi lõike </w:t>
      </w:r>
      <w:r w:rsidR="1A3526C1">
        <w:t>3</w:t>
      </w:r>
      <w:r w:rsidRPr="23874459">
        <w:t xml:space="preserve"> punktis 1 nimetatud asjaoludega.</w:t>
      </w:r>
    </w:p>
    <w:p w14:paraId="74BD194D" w14:textId="77777777" w:rsidR="00831389" w:rsidRDefault="00831389" w:rsidP="00333C5E">
      <w:pPr>
        <w:widowControl w:val="0"/>
        <w:spacing w:after="0" w:line="240" w:lineRule="auto"/>
        <w:ind w:left="0" w:right="0"/>
      </w:pPr>
    </w:p>
    <w:p w14:paraId="0330FB18" w14:textId="3AF476B1" w:rsidR="00B47319" w:rsidRDefault="00B47319" w:rsidP="00B47319">
      <w:pPr>
        <w:widowControl w:val="0"/>
        <w:spacing w:after="0" w:line="240" w:lineRule="auto"/>
        <w:ind w:left="0"/>
      </w:pPr>
      <w:r w:rsidRPr="23874459">
        <w:t xml:space="preserve">(6) Otsuse </w:t>
      </w:r>
      <w:r>
        <w:t xml:space="preserve">riigisisese </w:t>
      </w:r>
      <w:r w:rsidRPr="23874459">
        <w:t>projektipõhise toetuse tagasinõudmise kohta võib teha toetuse andmise otsuse tegemise päevast a</w:t>
      </w:r>
      <w:r>
        <w:t>rv</w:t>
      </w:r>
      <w:r w:rsidRPr="23874459">
        <w:t>ates nelja aasta jooksul</w:t>
      </w:r>
      <w:r>
        <w:t>,</w:t>
      </w:r>
      <w:r w:rsidRPr="23874459">
        <w:t xml:space="preserve"> kui seadus ei sätesta teisiti. Toetus tuleb tagasi maksta 60 päeva jooksul </w:t>
      </w:r>
      <w:r w:rsidR="00B81B82">
        <w:t xml:space="preserve">arvates </w:t>
      </w:r>
      <w:r w:rsidRPr="23874459">
        <w:t>sellekohase otsuse saamisest. Erand</w:t>
      </w:r>
      <w:r w:rsidR="00D82C07">
        <w:t>juhul</w:t>
      </w:r>
      <w:r w:rsidRPr="23874459">
        <w:t xml:space="preserve"> ja põhjendatul</w:t>
      </w:r>
      <w:r w:rsidR="00D82C07">
        <w:t>t</w:t>
      </w:r>
      <w:r w:rsidRPr="23874459">
        <w:t xml:space="preserve"> võib toetuse andja </w:t>
      </w:r>
      <w:r>
        <w:t xml:space="preserve">pikendada </w:t>
      </w:r>
      <w:r w:rsidRPr="23874459">
        <w:t xml:space="preserve">toetuse tagasimakse tähtaega </w:t>
      </w:r>
      <w:r w:rsidR="000A2B36" w:rsidRPr="23874459">
        <w:t xml:space="preserve">toetuse saaja taotlusel </w:t>
      </w:r>
      <w:r w:rsidRPr="23874459">
        <w:t xml:space="preserve">ja </w:t>
      </w:r>
      <w:r>
        <w:t xml:space="preserve">ajatada </w:t>
      </w:r>
      <w:r w:rsidRPr="23874459">
        <w:t>tagasimaksmise, nõudes vajaduse korral tagatist.</w:t>
      </w:r>
    </w:p>
    <w:p w14:paraId="091D7D25" w14:textId="77777777" w:rsidR="00B47319" w:rsidRDefault="00B47319" w:rsidP="00B47319">
      <w:pPr>
        <w:widowControl w:val="0"/>
        <w:spacing w:after="0" w:line="240" w:lineRule="auto"/>
        <w:ind w:left="0"/>
      </w:pPr>
    </w:p>
    <w:p w14:paraId="4B56BB7A" w14:textId="08648F01" w:rsidR="00B47319" w:rsidRDefault="00B47319" w:rsidP="00B47319">
      <w:pPr>
        <w:widowControl w:val="0"/>
        <w:spacing w:after="0" w:line="240" w:lineRule="auto"/>
        <w:ind w:left="0"/>
      </w:pPr>
      <w:r w:rsidRPr="23874459">
        <w:t xml:space="preserve">(7) Kui </w:t>
      </w:r>
      <w:r>
        <w:t xml:space="preserve">riigisisese </w:t>
      </w:r>
      <w:r w:rsidRPr="23874459">
        <w:t xml:space="preserve">projektipõhise toetuse tagasimaksmise tähtpäevaks toetust tagasi ei maksta või </w:t>
      </w:r>
      <w:r>
        <w:t>tasaarvestata</w:t>
      </w:r>
      <w:r w:rsidRPr="23874459">
        <w:t>, peab toetuse saaja maksma viivist 0,06 protsenti iga toetuse tagasimaksmisega viivitatud kalendripäeva eest. Viivise arvestamine lõpeb, kui viivise summa ületab selle arvestamise aluseks oleva tagasinõutava toetuse suuruse. Toetuse tagasinõudmise otsusega on võimalik viivist vähendada</w:t>
      </w:r>
      <w:r w:rsidR="00FF4B75">
        <w:t xml:space="preserve"> </w:t>
      </w:r>
      <w:r w:rsidR="00FF4B75" w:rsidRPr="23874459">
        <w:t>põhjendatud juhul</w:t>
      </w:r>
      <w:r w:rsidRPr="23874459">
        <w:t>, kuid tagada tuleb piisav kahjuhüvitis.</w:t>
      </w:r>
    </w:p>
    <w:p w14:paraId="59630948" w14:textId="77777777" w:rsidR="00B47319" w:rsidRDefault="00B47319" w:rsidP="00B47319">
      <w:pPr>
        <w:widowControl w:val="0"/>
        <w:spacing w:after="0" w:line="240" w:lineRule="auto"/>
        <w:ind w:left="0"/>
      </w:pPr>
    </w:p>
    <w:p w14:paraId="3E217957" w14:textId="40AAF23D" w:rsidR="00F12640" w:rsidRDefault="00B47319" w:rsidP="00333C5E">
      <w:pPr>
        <w:widowControl w:val="0"/>
        <w:spacing w:after="0" w:line="240" w:lineRule="auto"/>
        <w:ind w:left="0" w:right="0"/>
      </w:pPr>
      <w:r w:rsidRPr="23874459">
        <w:t xml:space="preserve">(8) </w:t>
      </w:r>
      <w:r>
        <w:t>Riigisisese p</w:t>
      </w:r>
      <w:r w:rsidRPr="23874459">
        <w:t xml:space="preserve">rojektipõhise toetuse tagasimaksmise ajatamise korral maksab toetuse saaja intressi </w:t>
      </w:r>
      <w:r w:rsidR="00667AE5">
        <w:t xml:space="preserve">arvates </w:t>
      </w:r>
      <w:r w:rsidRPr="23874459">
        <w:t>käesoleva paragrahvi lõike 6 teises lauses sätestatud tähtpäevale järgnevast päevast. Intressimäär tagastatava toetuse summa jäägilt on kuue kuu euribor</w:t>
      </w:r>
      <w:r>
        <w:t xml:space="preserve">, millele lisandub </w:t>
      </w:r>
      <w:r w:rsidRPr="23874459">
        <w:t xml:space="preserve">kolm protsenti aastas. Kuue kuu euribor </w:t>
      </w:r>
      <w:r>
        <w:t>arvestatakse</w:t>
      </w:r>
      <w:r w:rsidRPr="23874459">
        <w:t xml:space="preserve"> toetuse tagasimaksmise ajatamise otsuse tegemisele eelnenud pangapäeva seisuga. Intressiarvestuse baasiks on 360-päevane periood. Negatiivse euribori korral ei kohaldata summeeritud protsendimäärasid alla ühe.</w:t>
      </w:r>
    </w:p>
    <w:p w14:paraId="2538DAD8" w14:textId="77777777" w:rsidR="00F12640" w:rsidRDefault="00F12640" w:rsidP="00333C5E">
      <w:pPr>
        <w:widowControl w:val="0"/>
        <w:spacing w:after="0" w:line="240" w:lineRule="auto"/>
        <w:ind w:left="0" w:right="0"/>
      </w:pPr>
      <w:r w:rsidRPr="23874459">
        <w:t> </w:t>
      </w:r>
    </w:p>
    <w:p w14:paraId="11305AF3" w14:textId="656108B1" w:rsidR="00F12640" w:rsidRDefault="00F12640" w:rsidP="00333C5E">
      <w:pPr>
        <w:widowControl w:val="0"/>
        <w:spacing w:after="0" w:line="240" w:lineRule="auto"/>
        <w:ind w:left="0" w:right="0"/>
      </w:pPr>
      <w:r w:rsidRPr="23874459">
        <w:t xml:space="preserve">(9) </w:t>
      </w:r>
      <w:r w:rsidR="009E6626">
        <w:t>Riigisisese p</w:t>
      </w:r>
      <w:r w:rsidRPr="23874459">
        <w:t>rojektipõhise toetuse tagasinõudmise otsus on täitedokument täitemenetluse seadustiku § 2 lõike 1 punkti 21 tähenduses.</w:t>
      </w:r>
      <w:r w:rsidR="00DC3A29">
        <w:t>“</w:t>
      </w:r>
      <w:r w:rsidRPr="23874459">
        <w:t>;</w:t>
      </w:r>
    </w:p>
    <w:p w14:paraId="071DE4E3" w14:textId="77777777" w:rsidR="00F12640" w:rsidRDefault="00F12640" w:rsidP="00333C5E">
      <w:pPr>
        <w:widowControl w:val="0"/>
        <w:spacing w:after="0" w:line="240" w:lineRule="auto"/>
        <w:ind w:left="0" w:right="0"/>
      </w:pPr>
    </w:p>
    <w:p w14:paraId="20E28C51" w14:textId="465D4C71" w:rsidR="00F12640" w:rsidRDefault="00A15096" w:rsidP="00333C5E">
      <w:pPr>
        <w:widowControl w:val="0"/>
        <w:spacing w:after="0" w:line="240" w:lineRule="auto"/>
        <w:ind w:left="0" w:right="0"/>
      </w:pPr>
      <w:r>
        <w:rPr>
          <w:b/>
          <w:bCs/>
        </w:rPr>
        <w:t>53</w:t>
      </w:r>
      <w:r w:rsidR="00F12640" w:rsidRPr="23874459">
        <w:rPr>
          <w:b/>
          <w:bCs/>
        </w:rPr>
        <w:t xml:space="preserve">) </w:t>
      </w:r>
      <w:r w:rsidR="00F12640" w:rsidRPr="23874459">
        <w:t>seadust täiendatakse §-ga 55</w:t>
      </w:r>
      <w:r w:rsidR="00F12640" w:rsidRPr="23874459">
        <w:rPr>
          <w:vertAlign w:val="superscript"/>
        </w:rPr>
        <w:t>1</w:t>
      </w:r>
      <w:r w:rsidR="00F12640" w:rsidRPr="23874459">
        <w:t xml:space="preserve"> järgmises sõnastuses:</w:t>
      </w:r>
    </w:p>
    <w:p w14:paraId="2E2DCD94" w14:textId="28582612" w:rsidR="00F12640" w:rsidRPr="00291752" w:rsidRDefault="00992C37" w:rsidP="00333C5E">
      <w:pPr>
        <w:widowControl w:val="0"/>
        <w:spacing w:after="0" w:line="240" w:lineRule="auto"/>
        <w:ind w:left="0" w:right="0"/>
        <w:rPr>
          <w:b/>
          <w:bCs/>
        </w:rPr>
      </w:pPr>
      <w:r w:rsidRPr="00992C37">
        <w:lastRenderedPageBreak/>
        <w:t>„</w:t>
      </w:r>
      <w:r w:rsidR="00F12640" w:rsidRPr="23874459">
        <w:rPr>
          <w:b/>
          <w:bCs/>
        </w:rPr>
        <w:t xml:space="preserve">§ 55¹. Toetuste andmekogu </w:t>
      </w:r>
    </w:p>
    <w:p w14:paraId="2E346B8D" w14:textId="77777777" w:rsidR="00F12640" w:rsidRDefault="00F12640" w:rsidP="00333C5E">
      <w:pPr>
        <w:widowControl w:val="0"/>
        <w:spacing w:after="0" w:line="240" w:lineRule="auto"/>
        <w:ind w:left="0" w:right="0"/>
      </w:pPr>
    </w:p>
    <w:p w14:paraId="2C0ED053" w14:textId="0691A96A" w:rsidR="00F12640" w:rsidRDefault="00F12640" w:rsidP="00333C5E">
      <w:pPr>
        <w:widowControl w:val="0"/>
        <w:spacing w:after="0" w:line="240" w:lineRule="auto"/>
        <w:ind w:left="0" w:right="0"/>
      </w:pPr>
      <w:r w:rsidRPr="23874459">
        <w:t xml:space="preserve">(1) </w:t>
      </w:r>
      <w:r w:rsidR="003B5E54">
        <w:t>Projektipõhise t</w:t>
      </w:r>
      <w:r w:rsidRPr="23874459">
        <w:t xml:space="preserve">oetuse andmisega seotud ülesannete täitmiseks võib asutada andmekogu ja selle põhimääruse </w:t>
      </w:r>
      <w:commentRangeStart w:id="15"/>
      <w:r w:rsidRPr="23874459">
        <w:t>kehtestada Vabariigi Valitsus või tema volitatud valdkonna eest vastutav minister määrusega</w:t>
      </w:r>
      <w:commentRangeEnd w:id="15"/>
      <w:r w:rsidR="00D61BD1">
        <w:rPr>
          <w:rStyle w:val="Kommentaariviide"/>
        </w:rPr>
        <w:commentReference w:id="15"/>
      </w:r>
      <w:r w:rsidRPr="23874459">
        <w:t>.</w:t>
      </w:r>
    </w:p>
    <w:p w14:paraId="4F5ABA4C" w14:textId="77777777" w:rsidR="00F12640" w:rsidRDefault="00F12640" w:rsidP="00333C5E">
      <w:pPr>
        <w:widowControl w:val="0"/>
        <w:spacing w:after="0" w:line="240" w:lineRule="auto"/>
        <w:ind w:left="0" w:right="0"/>
      </w:pPr>
    </w:p>
    <w:p w14:paraId="07628F0F" w14:textId="77777777" w:rsidR="00806B4F" w:rsidRDefault="00806B4F" w:rsidP="00806B4F">
      <w:pPr>
        <w:widowControl w:val="0"/>
        <w:spacing w:after="0" w:line="240" w:lineRule="auto"/>
        <w:ind w:left="0"/>
        <w:rPr>
          <w:color w:val="000000" w:themeColor="text1"/>
        </w:rPr>
      </w:pPr>
      <w:r w:rsidRPr="23874459">
        <w:rPr>
          <w:color w:val="000000" w:themeColor="text1"/>
        </w:rPr>
        <w:t xml:space="preserve">(2) Andmekogu pidamise eesmärk on võimaldada </w:t>
      </w:r>
      <w:r>
        <w:rPr>
          <w:color w:val="000000" w:themeColor="text1"/>
        </w:rPr>
        <w:t xml:space="preserve">projektipõhise </w:t>
      </w:r>
      <w:r w:rsidRPr="23874459">
        <w:rPr>
          <w:color w:val="000000" w:themeColor="text1"/>
        </w:rPr>
        <w:t>toetuse taotlemist</w:t>
      </w:r>
      <w:r>
        <w:rPr>
          <w:color w:val="000000" w:themeColor="text1"/>
        </w:rPr>
        <w:t xml:space="preserve"> ning</w:t>
      </w:r>
      <w:r w:rsidRPr="23874459">
        <w:rPr>
          <w:color w:val="000000" w:themeColor="text1"/>
        </w:rPr>
        <w:t xml:space="preserve"> maksetaotluse, toetuse andmisega seotud otsuse ja muu dokumendi menetlemist elektrooniliselt, </w:t>
      </w:r>
      <w:r>
        <w:rPr>
          <w:color w:val="000000" w:themeColor="text1"/>
        </w:rPr>
        <w:t xml:space="preserve">samuti </w:t>
      </w:r>
      <w:r w:rsidRPr="23874459">
        <w:rPr>
          <w:color w:val="000000" w:themeColor="text1"/>
        </w:rPr>
        <w:t>koondada andmekogusse toetuse taotlemise ja kasutamisega seotud andmed</w:t>
      </w:r>
      <w:r>
        <w:rPr>
          <w:color w:val="000000" w:themeColor="text1"/>
        </w:rPr>
        <w:t xml:space="preserve"> ning</w:t>
      </w:r>
      <w:r w:rsidRPr="23874459">
        <w:rPr>
          <w:color w:val="000000" w:themeColor="text1"/>
        </w:rPr>
        <w:t xml:space="preserve"> võimaldada uuringute, statistika ja kontrolli tegemist toetuse taotlemise ja saamise nõuete täitmise üle.</w:t>
      </w:r>
    </w:p>
    <w:p w14:paraId="1B43438E" w14:textId="77777777" w:rsidR="00F12640" w:rsidRDefault="00F12640" w:rsidP="00333C5E">
      <w:pPr>
        <w:widowControl w:val="0"/>
        <w:spacing w:after="0" w:line="240" w:lineRule="auto"/>
        <w:ind w:left="0" w:right="0"/>
        <w:rPr>
          <w:color w:val="000000" w:themeColor="text1"/>
        </w:rPr>
      </w:pPr>
    </w:p>
    <w:p w14:paraId="7E8367CA" w14:textId="1D1D051A" w:rsidR="00F12640" w:rsidRDefault="00F12640" w:rsidP="00333C5E">
      <w:pPr>
        <w:widowControl w:val="0"/>
        <w:spacing w:after="0" w:line="240" w:lineRule="auto"/>
        <w:ind w:left="0" w:right="0"/>
        <w:rPr>
          <w:color w:val="000000" w:themeColor="text1"/>
        </w:rPr>
      </w:pPr>
      <w:r w:rsidRPr="23874459">
        <w:rPr>
          <w:color w:val="000000" w:themeColor="text1"/>
        </w:rPr>
        <w:t>(3) Andmekogu põhimääruses sätestatakse:</w:t>
      </w:r>
    </w:p>
    <w:p w14:paraId="12319BFC" w14:textId="77777777" w:rsidR="00F12640" w:rsidRDefault="00F12640" w:rsidP="00333C5E">
      <w:pPr>
        <w:widowControl w:val="0"/>
        <w:spacing w:after="0" w:line="240" w:lineRule="auto"/>
        <w:ind w:left="0" w:right="0"/>
        <w:rPr>
          <w:color w:val="000000" w:themeColor="text1"/>
        </w:rPr>
      </w:pPr>
      <w:r w:rsidRPr="23874459">
        <w:rPr>
          <w:color w:val="000000" w:themeColor="text1"/>
        </w:rPr>
        <w:t>1) andmekogu vastutav ja volitatud töötleja;</w:t>
      </w:r>
    </w:p>
    <w:p w14:paraId="1439BFBB" w14:textId="77777777" w:rsidR="00F12640" w:rsidRDefault="00F12640" w:rsidP="00333C5E">
      <w:pPr>
        <w:widowControl w:val="0"/>
        <w:spacing w:after="0" w:line="240" w:lineRule="auto"/>
        <w:ind w:left="0" w:right="0"/>
        <w:rPr>
          <w:color w:val="000000" w:themeColor="text1"/>
        </w:rPr>
      </w:pPr>
      <w:r w:rsidRPr="23874459">
        <w:rPr>
          <w:color w:val="000000" w:themeColor="text1"/>
        </w:rPr>
        <w:t>2) vastutava ja volitatud töötleja ülesanded;</w:t>
      </w:r>
    </w:p>
    <w:p w14:paraId="067D30B8" w14:textId="77777777" w:rsidR="00F12640" w:rsidRDefault="00F12640" w:rsidP="00333C5E">
      <w:pPr>
        <w:widowControl w:val="0"/>
        <w:spacing w:after="0" w:line="240" w:lineRule="auto"/>
        <w:ind w:left="0" w:right="0"/>
        <w:rPr>
          <w:color w:val="000000" w:themeColor="text1"/>
        </w:rPr>
      </w:pPr>
      <w:r w:rsidRPr="23874459">
        <w:rPr>
          <w:color w:val="000000" w:themeColor="text1"/>
        </w:rPr>
        <w:t>3) andmekogu pidamise kord ning andmete täpsem koosseis ja nende andmekogusse kandmise kord;</w:t>
      </w:r>
    </w:p>
    <w:p w14:paraId="0BC2B6C6" w14:textId="77777777" w:rsidR="00F12640" w:rsidRDefault="00F12640" w:rsidP="00333C5E">
      <w:pPr>
        <w:widowControl w:val="0"/>
        <w:spacing w:after="0" w:line="240" w:lineRule="auto"/>
        <w:ind w:left="0" w:right="0"/>
        <w:rPr>
          <w:color w:val="000000" w:themeColor="text1"/>
        </w:rPr>
      </w:pPr>
      <w:r w:rsidRPr="23874459">
        <w:rPr>
          <w:color w:val="000000" w:themeColor="text1"/>
        </w:rPr>
        <w:t>4) andmeandjad ja nendelt saadavad andmed;</w:t>
      </w:r>
    </w:p>
    <w:p w14:paraId="47EA78AF" w14:textId="2A4CD6E4" w:rsidR="00F12640" w:rsidRDefault="00F12640" w:rsidP="00333C5E">
      <w:pPr>
        <w:widowControl w:val="0"/>
        <w:spacing w:after="0" w:line="240" w:lineRule="auto"/>
        <w:ind w:left="0" w:right="0"/>
        <w:rPr>
          <w:color w:val="000000" w:themeColor="text1"/>
        </w:rPr>
      </w:pPr>
      <w:r w:rsidRPr="23874459">
        <w:rPr>
          <w:color w:val="000000" w:themeColor="text1"/>
        </w:rPr>
        <w:t xml:space="preserve">5) andmetele juurdepääsu ja </w:t>
      </w:r>
      <w:r w:rsidR="00CD328B">
        <w:rPr>
          <w:color w:val="000000" w:themeColor="text1"/>
        </w:rPr>
        <w:t>nende</w:t>
      </w:r>
      <w:r w:rsidRPr="23874459">
        <w:rPr>
          <w:color w:val="000000" w:themeColor="text1"/>
        </w:rPr>
        <w:t xml:space="preserve"> väljastamise täpsem kord;</w:t>
      </w:r>
    </w:p>
    <w:p w14:paraId="0924B89B" w14:textId="77777777" w:rsidR="00F12640" w:rsidRDefault="00F12640" w:rsidP="00333C5E">
      <w:pPr>
        <w:widowControl w:val="0"/>
        <w:spacing w:after="0" w:line="240" w:lineRule="auto"/>
        <w:ind w:left="0" w:right="0"/>
        <w:rPr>
          <w:color w:val="000000" w:themeColor="text1"/>
        </w:rPr>
      </w:pPr>
      <w:r w:rsidRPr="23874459">
        <w:rPr>
          <w:color w:val="000000" w:themeColor="text1"/>
        </w:rPr>
        <w:t>6) andmete ja andmetöötluse logide säilitamise täpsem kord;</w:t>
      </w:r>
    </w:p>
    <w:p w14:paraId="60CABC6B" w14:textId="77777777" w:rsidR="00F12640" w:rsidRDefault="00F12640" w:rsidP="00333C5E">
      <w:pPr>
        <w:widowControl w:val="0"/>
        <w:spacing w:after="0" w:line="240" w:lineRule="auto"/>
        <w:ind w:left="0" w:right="0"/>
        <w:rPr>
          <w:color w:val="000000" w:themeColor="text1"/>
        </w:rPr>
      </w:pPr>
      <w:r w:rsidRPr="23874459">
        <w:rPr>
          <w:color w:val="000000" w:themeColor="text1"/>
        </w:rPr>
        <w:t>7) muud andmekogu pidamiseks vajalikud korraldusküsimused.</w:t>
      </w:r>
    </w:p>
    <w:p w14:paraId="5CAB31DB" w14:textId="77777777" w:rsidR="00F12640" w:rsidRDefault="00F12640" w:rsidP="00333C5E">
      <w:pPr>
        <w:widowControl w:val="0"/>
        <w:spacing w:after="0" w:line="240" w:lineRule="auto"/>
        <w:ind w:left="0" w:right="0"/>
        <w:rPr>
          <w:color w:val="000000" w:themeColor="text1"/>
        </w:rPr>
      </w:pPr>
    </w:p>
    <w:p w14:paraId="6DBFE7E4" w14:textId="7D5975C2" w:rsidR="00FE4E44" w:rsidRDefault="00FE4E44" w:rsidP="004310B7">
      <w:pPr>
        <w:widowControl w:val="0"/>
        <w:spacing w:after="0" w:line="240" w:lineRule="auto"/>
        <w:ind w:left="0"/>
        <w:rPr>
          <w:color w:val="000000" w:themeColor="text1"/>
        </w:rPr>
      </w:pPr>
      <w:r w:rsidRPr="23874459">
        <w:rPr>
          <w:color w:val="000000" w:themeColor="text1"/>
        </w:rPr>
        <w:t>(4) Toetuste andmekogusse kantakse:</w:t>
      </w:r>
    </w:p>
    <w:p w14:paraId="76300F22" w14:textId="77777777" w:rsidR="00FE4E44" w:rsidRDefault="00FE4E44" w:rsidP="004310B7">
      <w:pPr>
        <w:widowControl w:val="0"/>
        <w:spacing w:after="0" w:line="240" w:lineRule="auto"/>
        <w:ind w:left="0"/>
        <w:rPr>
          <w:color w:val="000000" w:themeColor="text1"/>
        </w:rPr>
      </w:pPr>
      <w:r w:rsidRPr="23874459">
        <w:rPr>
          <w:color w:val="000000" w:themeColor="text1"/>
        </w:rPr>
        <w:t xml:space="preserve">1) </w:t>
      </w:r>
      <w:r>
        <w:rPr>
          <w:color w:val="000000" w:themeColor="text1"/>
        </w:rPr>
        <w:t xml:space="preserve">projektipõhise </w:t>
      </w:r>
      <w:r w:rsidRPr="23874459">
        <w:rPr>
          <w:color w:val="000000" w:themeColor="text1"/>
        </w:rPr>
        <w:t>toetuse taotleja üldandmed ja arvelduskonto;</w:t>
      </w:r>
    </w:p>
    <w:p w14:paraId="2CC18E8D" w14:textId="6C077FF8" w:rsidR="00FE4E44" w:rsidRDefault="00FE4E44" w:rsidP="004310B7">
      <w:pPr>
        <w:widowControl w:val="0"/>
        <w:spacing w:after="0" w:line="240" w:lineRule="auto"/>
        <w:ind w:left="0"/>
        <w:rPr>
          <w:color w:val="000000" w:themeColor="text1"/>
        </w:rPr>
      </w:pPr>
      <w:r w:rsidRPr="23874459">
        <w:rPr>
          <w:color w:val="000000" w:themeColor="text1"/>
        </w:rPr>
        <w:t>2) füüsilisest isikust taotleja eriliiki isikuandmed – rahvus</w:t>
      </w:r>
      <w:r>
        <w:rPr>
          <w:color w:val="000000" w:themeColor="text1"/>
        </w:rPr>
        <w:t xml:space="preserve"> ning</w:t>
      </w:r>
      <w:r w:rsidRPr="23874459">
        <w:rPr>
          <w:color w:val="000000" w:themeColor="text1"/>
        </w:rPr>
        <w:t xml:space="preserve"> sotsiaal-majanduslik </w:t>
      </w:r>
      <w:r>
        <w:rPr>
          <w:color w:val="000000" w:themeColor="text1"/>
        </w:rPr>
        <w:t>ja</w:t>
      </w:r>
      <w:r w:rsidRPr="23874459">
        <w:rPr>
          <w:color w:val="000000" w:themeColor="text1"/>
        </w:rPr>
        <w:t xml:space="preserve"> tervislik seisund, kui toetuse andmise tingimuste kohaselt antakse toetust nimetatud tunnus</w:t>
      </w:r>
      <w:r>
        <w:rPr>
          <w:color w:val="000000" w:themeColor="text1"/>
        </w:rPr>
        <w:t>te</w:t>
      </w:r>
      <w:r w:rsidRPr="23874459">
        <w:rPr>
          <w:color w:val="000000" w:themeColor="text1"/>
        </w:rPr>
        <w:t xml:space="preserve"> </w:t>
      </w:r>
      <w:r>
        <w:rPr>
          <w:color w:val="000000" w:themeColor="text1"/>
        </w:rPr>
        <w:t>alusel</w:t>
      </w:r>
      <w:r w:rsidRPr="23874459">
        <w:rPr>
          <w:color w:val="000000" w:themeColor="text1"/>
        </w:rPr>
        <w:t>;</w:t>
      </w:r>
    </w:p>
    <w:p w14:paraId="1886932A" w14:textId="77777777" w:rsidR="00FE4E44" w:rsidRDefault="00FE4E44" w:rsidP="004310B7">
      <w:pPr>
        <w:widowControl w:val="0"/>
        <w:spacing w:after="0" w:line="240" w:lineRule="auto"/>
        <w:ind w:left="0"/>
        <w:rPr>
          <w:color w:val="000000" w:themeColor="text1"/>
        </w:rPr>
      </w:pPr>
      <w:r w:rsidRPr="23874459">
        <w:rPr>
          <w:color w:val="000000" w:themeColor="text1"/>
        </w:rPr>
        <w:t>3) toetuse taotlemise, andmise ja kasutamisega seotud andmed ja otsused;</w:t>
      </w:r>
    </w:p>
    <w:p w14:paraId="7DC860DC" w14:textId="77777777" w:rsidR="00FE4E44" w:rsidRDefault="00FE4E44" w:rsidP="004310B7">
      <w:pPr>
        <w:widowControl w:val="0"/>
        <w:spacing w:after="0" w:line="240" w:lineRule="auto"/>
        <w:ind w:left="0"/>
        <w:rPr>
          <w:color w:val="000000" w:themeColor="text1"/>
        </w:rPr>
      </w:pPr>
      <w:r w:rsidRPr="23874459">
        <w:rPr>
          <w:color w:val="000000" w:themeColor="text1"/>
        </w:rPr>
        <w:t>4) muud andmekogu pidamise eesmärgiga otseselt seotud andmed.</w:t>
      </w:r>
    </w:p>
    <w:p w14:paraId="2903B229" w14:textId="77777777" w:rsidR="00F12640" w:rsidRDefault="00F12640" w:rsidP="004310B7">
      <w:pPr>
        <w:widowControl w:val="0"/>
        <w:spacing w:after="0" w:line="240" w:lineRule="auto"/>
        <w:ind w:left="0" w:right="0"/>
        <w:rPr>
          <w:color w:val="000000" w:themeColor="text1"/>
        </w:rPr>
      </w:pPr>
    </w:p>
    <w:p w14:paraId="0DD6A33B" w14:textId="77777777" w:rsidR="00F12640" w:rsidRDefault="00F12640" w:rsidP="00333C5E">
      <w:pPr>
        <w:widowControl w:val="0"/>
        <w:spacing w:after="0" w:line="240" w:lineRule="auto"/>
        <w:ind w:left="0" w:right="0"/>
        <w:rPr>
          <w:color w:val="000000" w:themeColor="text1"/>
        </w:rPr>
      </w:pPr>
      <w:r w:rsidRPr="23874459">
        <w:rPr>
          <w:color w:val="000000" w:themeColor="text1"/>
        </w:rPr>
        <w:t>(5) Andmekogus sisalduvad andmed ei ole avalikud. Andmekogule on juurdepääs andmekogu vastutaval ja volitatud töötlejal ning andmeandjal enda kohta käivatele andmetele.</w:t>
      </w:r>
    </w:p>
    <w:p w14:paraId="7E40BF78" w14:textId="77777777" w:rsidR="00F12640" w:rsidRDefault="00F12640" w:rsidP="00333C5E">
      <w:pPr>
        <w:widowControl w:val="0"/>
        <w:spacing w:after="0" w:line="240" w:lineRule="auto"/>
        <w:ind w:left="0" w:right="0"/>
      </w:pPr>
    </w:p>
    <w:p w14:paraId="14FE6D86" w14:textId="304B0B4E" w:rsidR="00F12640" w:rsidRDefault="00F12640" w:rsidP="00333C5E">
      <w:pPr>
        <w:widowControl w:val="0"/>
        <w:spacing w:after="0" w:line="240" w:lineRule="auto"/>
        <w:ind w:left="0" w:right="0"/>
      </w:pPr>
      <w:r w:rsidRPr="23874459">
        <w:t xml:space="preserve">(6) Toetuste andmekogusse kantud andmeid säilitatakse viis aastat </w:t>
      </w:r>
      <w:r w:rsidR="00D32BAB">
        <w:t xml:space="preserve">arvates </w:t>
      </w:r>
      <w:r w:rsidRPr="23874459">
        <w:t>toetuse saajale tehtud lõppmakse tegemise aasta 31. detsembrist, välja arvatud juhul, kui riigiabi reeglitest tuleneb teisiti. Toetuse andmise andmete säilitamise tähtaeg katkeb kohtumenetluse ajaks.</w:t>
      </w:r>
      <w:r w:rsidR="00D66F15">
        <w:t>“</w:t>
      </w:r>
      <w:r w:rsidRPr="23874459">
        <w:t>;</w:t>
      </w:r>
    </w:p>
    <w:p w14:paraId="7FBC6067" w14:textId="77777777" w:rsidR="00F12640" w:rsidRDefault="00F12640" w:rsidP="00333C5E">
      <w:pPr>
        <w:widowControl w:val="0"/>
        <w:spacing w:after="0" w:line="240" w:lineRule="auto"/>
        <w:ind w:left="0" w:right="0"/>
        <w:rPr>
          <w:b/>
          <w:bCs/>
        </w:rPr>
      </w:pPr>
    </w:p>
    <w:p w14:paraId="3EAC0202" w14:textId="37C91355" w:rsidR="003668F5" w:rsidRPr="00BE2877" w:rsidRDefault="00A15096" w:rsidP="00333C5E">
      <w:pPr>
        <w:spacing w:line="240" w:lineRule="auto"/>
        <w:ind w:left="0" w:right="0"/>
        <w:rPr>
          <w:color w:val="auto"/>
          <w:szCs w:val="24"/>
        </w:rPr>
      </w:pPr>
      <w:r w:rsidRPr="00334F83">
        <w:rPr>
          <w:b/>
          <w:bCs/>
          <w:color w:val="auto"/>
          <w:szCs w:val="24"/>
        </w:rPr>
        <w:t>54</w:t>
      </w:r>
      <w:r w:rsidR="00E34483" w:rsidRPr="00334F83">
        <w:rPr>
          <w:b/>
          <w:bCs/>
          <w:color w:val="auto"/>
          <w:szCs w:val="24"/>
        </w:rPr>
        <w:t>)</w:t>
      </w:r>
      <w:r w:rsidR="00E34483" w:rsidRPr="00BE2877">
        <w:rPr>
          <w:b/>
          <w:bCs/>
          <w:color w:val="auto"/>
          <w:szCs w:val="24"/>
        </w:rPr>
        <w:t xml:space="preserve"> </w:t>
      </w:r>
      <w:r w:rsidR="00E34483" w:rsidRPr="00BE2877">
        <w:rPr>
          <w:color w:val="auto"/>
          <w:szCs w:val="24"/>
        </w:rPr>
        <w:t>paragrahvi 56 lõige 1 muudetakse ja sõnastatakse järgmiselt:</w:t>
      </w:r>
    </w:p>
    <w:p w14:paraId="618E76C8" w14:textId="0AE0C9D2" w:rsidR="00E34483" w:rsidRDefault="00E34483" w:rsidP="00333C5E">
      <w:pPr>
        <w:spacing w:line="240" w:lineRule="auto"/>
        <w:ind w:left="0" w:right="0"/>
        <w:rPr>
          <w:b/>
          <w:bCs/>
          <w:color w:val="auto"/>
          <w:szCs w:val="24"/>
        </w:rPr>
      </w:pPr>
      <w:r w:rsidRPr="00BE2877">
        <w:rPr>
          <w:color w:val="auto"/>
          <w:szCs w:val="24"/>
        </w:rPr>
        <w:t>„</w:t>
      </w:r>
      <w:r w:rsidR="00661323" w:rsidRPr="00BE2877">
        <w:rPr>
          <w:color w:val="auto"/>
          <w:szCs w:val="24"/>
        </w:rPr>
        <w:t xml:space="preserve">(1) </w:t>
      </w:r>
      <w:r w:rsidR="006140A6" w:rsidRPr="00BE2877">
        <w:rPr>
          <w:color w:val="auto"/>
          <w:szCs w:val="24"/>
        </w:rPr>
        <w:t xml:space="preserve">Riigieelarvega kindlaks määratud vahendite jaotust on võimalik </w:t>
      </w:r>
      <w:r w:rsidR="006140A6" w:rsidRPr="006140A6">
        <w:rPr>
          <w:color w:val="auto"/>
          <w:szCs w:val="24"/>
        </w:rPr>
        <w:t>muuta vaid riigieelarve muutmise või lisaeelarvega, kui käesolevast seadusest või riigieelarvest ei tulene teisiti.</w:t>
      </w:r>
      <w:r w:rsidRPr="00E34483">
        <w:rPr>
          <w:color w:val="auto"/>
          <w:szCs w:val="24"/>
        </w:rPr>
        <w:t>“;</w:t>
      </w:r>
    </w:p>
    <w:p w14:paraId="25628358" w14:textId="77777777" w:rsidR="00E34483" w:rsidRDefault="00E34483" w:rsidP="00333C5E">
      <w:pPr>
        <w:spacing w:line="240" w:lineRule="auto"/>
        <w:ind w:left="0" w:right="0"/>
        <w:rPr>
          <w:b/>
          <w:bCs/>
          <w:color w:val="auto"/>
          <w:szCs w:val="24"/>
        </w:rPr>
      </w:pPr>
    </w:p>
    <w:p w14:paraId="14B5B999" w14:textId="2DE409CD" w:rsidR="003668F5" w:rsidRDefault="00A15096" w:rsidP="00333C5E">
      <w:pPr>
        <w:spacing w:line="240" w:lineRule="auto"/>
        <w:ind w:left="0" w:right="0"/>
        <w:rPr>
          <w:color w:val="auto"/>
          <w:szCs w:val="24"/>
        </w:rPr>
      </w:pPr>
      <w:r>
        <w:rPr>
          <w:b/>
          <w:bCs/>
          <w:color w:val="auto"/>
          <w:szCs w:val="24"/>
        </w:rPr>
        <w:t>55</w:t>
      </w:r>
      <w:r w:rsidR="00670535" w:rsidRPr="00670535">
        <w:rPr>
          <w:b/>
          <w:bCs/>
          <w:color w:val="auto"/>
          <w:szCs w:val="24"/>
        </w:rPr>
        <w:t xml:space="preserve">) </w:t>
      </w:r>
      <w:r w:rsidR="00670535" w:rsidRPr="00670535">
        <w:rPr>
          <w:color w:val="auto"/>
          <w:szCs w:val="24"/>
        </w:rPr>
        <w:t>paragrahvi 56 lõi</w:t>
      </w:r>
      <w:r w:rsidR="006C4C78">
        <w:rPr>
          <w:color w:val="auto"/>
          <w:szCs w:val="24"/>
        </w:rPr>
        <w:t>keid</w:t>
      </w:r>
      <w:r w:rsidR="00670535" w:rsidRPr="00670535">
        <w:rPr>
          <w:color w:val="auto"/>
          <w:szCs w:val="24"/>
        </w:rPr>
        <w:t xml:space="preserve"> 2</w:t>
      </w:r>
      <w:r w:rsidR="00C5505E">
        <w:rPr>
          <w:color w:val="auto"/>
          <w:szCs w:val="24"/>
          <w:vertAlign w:val="superscript"/>
        </w:rPr>
        <w:t>2</w:t>
      </w:r>
      <w:r w:rsidR="00670535" w:rsidRPr="00670535">
        <w:rPr>
          <w:color w:val="auto"/>
          <w:szCs w:val="24"/>
        </w:rPr>
        <w:t xml:space="preserve"> </w:t>
      </w:r>
      <w:r w:rsidR="006C4C78">
        <w:rPr>
          <w:color w:val="auto"/>
          <w:szCs w:val="24"/>
        </w:rPr>
        <w:t>ja 2</w:t>
      </w:r>
      <w:r w:rsidR="005B711E">
        <w:rPr>
          <w:color w:val="auto"/>
          <w:szCs w:val="24"/>
          <w:vertAlign w:val="superscript"/>
        </w:rPr>
        <w:t>3</w:t>
      </w:r>
      <w:r w:rsidR="006C4C78">
        <w:rPr>
          <w:color w:val="auto"/>
          <w:szCs w:val="24"/>
        </w:rPr>
        <w:t xml:space="preserve"> </w:t>
      </w:r>
      <w:r w:rsidR="00670535" w:rsidRPr="00670535">
        <w:rPr>
          <w:color w:val="auto"/>
          <w:szCs w:val="24"/>
        </w:rPr>
        <w:t xml:space="preserve">muudetakse </w:t>
      </w:r>
      <w:r w:rsidR="005B711E">
        <w:rPr>
          <w:color w:val="auto"/>
          <w:szCs w:val="24"/>
        </w:rPr>
        <w:t>ning</w:t>
      </w:r>
      <w:r w:rsidR="00670535" w:rsidRPr="00670535">
        <w:rPr>
          <w:color w:val="auto"/>
          <w:szCs w:val="24"/>
        </w:rPr>
        <w:t xml:space="preserve"> sõnastatakse järgmiselt:</w:t>
      </w:r>
    </w:p>
    <w:p w14:paraId="0FA7692C" w14:textId="18BFFA51" w:rsidR="00670535" w:rsidRPr="00670535" w:rsidRDefault="00670535" w:rsidP="00333C5E">
      <w:pPr>
        <w:spacing w:line="240" w:lineRule="auto"/>
        <w:ind w:left="0" w:right="0"/>
        <w:rPr>
          <w:color w:val="auto"/>
          <w:szCs w:val="24"/>
        </w:rPr>
      </w:pPr>
      <w:r w:rsidRPr="00670535">
        <w:rPr>
          <w:color w:val="auto"/>
          <w:szCs w:val="24"/>
        </w:rPr>
        <w:t>„</w:t>
      </w:r>
      <w:r w:rsidR="00CB3146" w:rsidRPr="00CB3146">
        <w:rPr>
          <w:color w:val="auto"/>
          <w:szCs w:val="24"/>
        </w:rPr>
        <w:t>(2</w:t>
      </w:r>
      <w:r w:rsidR="00CB3146">
        <w:rPr>
          <w:color w:val="auto"/>
          <w:szCs w:val="24"/>
          <w:vertAlign w:val="superscript"/>
        </w:rPr>
        <w:t>2</w:t>
      </w:r>
      <w:r w:rsidR="00CB3146" w:rsidRPr="00CB3146">
        <w:rPr>
          <w:color w:val="auto"/>
          <w:szCs w:val="24"/>
        </w:rPr>
        <w:t xml:space="preserve">) Ministril on õigus muuta ministeeriumi valitsemisala riigiasutuste eelarveid valitsemisala kulude piirmääraga vahendite kogumahtu muutmata </w:t>
      </w:r>
      <w:r w:rsidR="00AA7D03">
        <w:rPr>
          <w:color w:val="auto"/>
          <w:szCs w:val="24"/>
        </w:rPr>
        <w:t>ja</w:t>
      </w:r>
      <w:r w:rsidR="00CB3146" w:rsidRPr="00CB3146">
        <w:rPr>
          <w:color w:val="auto"/>
          <w:szCs w:val="24"/>
        </w:rPr>
        <w:t xml:space="preserve"> tulemusvaldkonna programmi tegevuse majandusliku sisu detailset liigendust programmi tegevuse piirmääraga vahendite kogumahtu muutmata</w:t>
      </w:r>
      <w:r w:rsidR="00EF269C">
        <w:rPr>
          <w:color w:val="auto"/>
          <w:szCs w:val="24"/>
        </w:rPr>
        <w:t>.“;</w:t>
      </w:r>
    </w:p>
    <w:p w14:paraId="588BEC0A" w14:textId="77777777" w:rsidR="00C5505E" w:rsidRDefault="00C5505E" w:rsidP="00333C5E">
      <w:pPr>
        <w:spacing w:line="240" w:lineRule="auto"/>
        <w:ind w:left="0" w:right="0"/>
        <w:rPr>
          <w:b/>
          <w:bCs/>
          <w:color w:val="auto"/>
          <w:szCs w:val="24"/>
        </w:rPr>
      </w:pPr>
    </w:p>
    <w:p w14:paraId="247A7FF9" w14:textId="598F9330" w:rsidR="00670535" w:rsidRPr="00670535" w:rsidRDefault="00670535" w:rsidP="00333C5E">
      <w:pPr>
        <w:spacing w:line="240" w:lineRule="auto"/>
        <w:ind w:left="0" w:right="0"/>
        <w:rPr>
          <w:b/>
          <w:bCs/>
          <w:color w:val="auto"/>
          <w:szCs w:val="24"/>
        </w:rPr>
      </w:pPr>
      <w:r w:rsidRPr="00C5505E">
        <w:rPr>
          <w:color w:val="auto"/>
          <w:szCs w:val="24"/>
        </w:rPr>
        <w:t>„</w:t>
      </w:r>
      <w:r w:rsidR="006C3D5A">
        <w:rPr>
          <w:color w:val="auto"/>
          <w:szCs w:val="24"/>
        </w:rPr>
        <w:t>(</w:t>
      </w:r>
      <w:r w:rsidR="006C3D5A" w:rsidRPr="00C5505E">
        <w:rPr>
          <w:color w:val="auto"/>
          <w:szCs w:val="24"/>
        </w:rPr>
        <w:t>2</w:t>
      </w:r>
      <w:r w:rsidR="009F5DE4">
        <w:rPr>
          <w:color w:val="auto"/>
          <w:szCs w:val="24"/>
          <w:vertAlign w:val="superscript"/>
        </w:rPr>
        <w:t>3</w:t>
      </w:r>
      <w:r w:rsidR="002415CD">
        <w:rPr>
          <w:color w:val="auto"/>
          <w:szCs w:val="24"/>
        </w:rPr>
        <w:t xml:space="preserve">) </w:t>
      </w:r>
      <w:r w:rsidR="0004712C" w:rsidRPr="0004712C">
        <w:rPr>
          <w:color w:val="auto"/>
          <w:szCs w:val="24"/>
        </w:rPr>
        <w:t>Põhiseaduslikul institutsioonil on õigus muuta riigieelarvega kindlaks määratud piirmääraga vahendite käesoleva seaduse § 26 lõike 5</w:t>
      </w:r>
      <w:r w:rsidR="00E02A3C">
        <w:rPr>
          <w:color w:val="auto"/>
          <w:szCs w:val="24"/>
          <w:vertAlign w:val="superscript"/>
        </w:rPr>
        <w:t>1</w:t>
      </w:r>
      <w:r w:rsidR="0004712C" w:rsidRPr="0004712C">
        <w:rPr>
          <w:color w:val="auto"/>
          <w:szCs w:val="24"/>
        </w:rPr>
        <w:t xml:space="preserve"> kohaselt esitatud majandusliku sisu liigendust </w:t>
      </w:r>
      <w:r w:rsidR="00F26429">
        <w:rPr>
          <w:color w:val="auto"/>
          <w:szCs w:val="24"/>
        </w:rPr>
        <w:t>selle</w:t>
      </w:r>
      <w:r w:rsidR="0004712C" w:rsidRPr="0004712C">
        <w:rPr>
          <w:color w:val="auto"/>
          <w:szCs w:val="24"/>
        </w:rPr>
        <w:t xml:space="preserve"> kogumahtu muutmata.</w:t>
      </w:r>
      <w:r w:rsidRPr="00C5505E">
        <w:rPr>
          <w:color w:val="auto"/>
          <w:szCs w:val="24"/>
        </w:rPr>
        <w:t>“;</w:t>
      </w:r>
    </w:p>
    <w:p w14:paraId="19E08283" w14:textId="77777777" w:rsidR="00C5505E" w:rsidRDefault="00C5505E" w:rsidP="00333C5E">
      <w:pPr>
        <w:spacing w:line="240" w:lineRule="auto"/>
        <w:ind w:left="0" w:right="0"/>
        <w:rPr>
          <w:b/>
          <w:bCs/>
          <w:color w:val="auto"/>
          <w:szCs w:val="24"/>
        </w:rPr>
      </w:pPr>
    </w:p>
    <w:p w14:paraId="12CF630E" w14:textId="28A8E293" w:rsidR="00D51E74" w:rsidRDefault="00A15096" w:rsidP="00333C5E">
      <w:pPr>
        <w:spacing w:line="240" w:lineRule="auto"/>
        <w:ind w:left="0" w:right="0"/>
        <w:rPr>
          <w:color w:val="auto"/>
          <w:szCs w:val="24"/>
        </w:rPr>
      </w:pPr>
      <w:r>
        <w:rPr>
          <w:b/>
          <w:bCs/>
          <w:color w:val="auto"/>
          <w:szCs w:val="24"/>
        </w:rPr>
        <w:t>56</w:t>
      </w:r>
      <w:r w:rsidR="00670535" w:rsidRPr="00670535">
        <w:rPr>
          <w:b/>
          <w:bCs/>
          <w:color w:val="auto"/>
          <w:szCs w:val="24"/>
        </w:rPr>
        <w:t xml:space="preserve">) </w:t>
      </w:r>
      <w:r w:rsidR="00670535" w:rsidRPr="00C5505E">
        <w:rPr>
          <w:color w:val="auto"/>
          <w:szCs w:val="24"/>
        </w:rPr>
        <w:t>paragrahvi 56 täiendatakse lõikega 2</w:t>
      </w:r>
      <w:r w:rsidR="00C5505E">
        <w:rPr>
          <w:color w:val="auto"/>
          <w:szCs w:val="24"/>
          <w:vertAlign w:val="superscript"/>
        </w:rPr>
        <w:t>4</w:t>
      </w:r>
      <w:r w:rsidR="00670535" w:rsidRPr="00C5505E">
        <w:rPr>
          <w:color w:val="auto"/>
          <w:szCs w:val="24"/>
        </w:rPr>
        <w:t xml:space="preserve"> järgmises sõnastuses:</w:t>
      </w:r>
    </w:p>
    <w:p w14:paraId="6BE6079D" w14:textId="42A1D739" w:rsidR="00670535" w:rsidRPr="00C5505E" w:rsidRDefault="00670535" w:rsidP="00333C5E">
      <w:pPr>
        <w:spacing w:line="240" w:lineRule="auto"/>
        <w:ind w:left="0" w:right="0"/>
        <w:rPr>
          <w:color w:val="auto"/>
          <w:szCs w:val="24"/>
        </w:rPr>
      </w:pPr>
      <w:r w:rsidRPr="00C5505E">
        <w:rPr>
          <w:color w:val="auto"/>
          <w:szCs w:val="24"/>
        </w:rPr>
        <w:lastRenderedPageBreak/>
        <w:t>„</w:t>
      </w:r>
      <w:r w:rsidR="003B5528" w:rsidRPr="003B5528">
        <w:rPr>
          <w:color w:val="auto"/>
          <w:szCs w:val="24"/>
        </w:rPr>
        <w:t>(2</w:t>
      </w:r>
      <w:r w:rsidR="003B5528">
        <w:rPr>
          <w:color w:val="auto"/>
          <w:szCs w:val="24"/>
          <w:vertAlign w:val="superscript"/>
        </w:rPr>
        <w:t>4</w:t>
      </w:r>
      <w:r w:rsidR="0026374C">
        <w:rPr>
          <w:color w:val="auto"/>
          <w:szCs w:val="24"/>
        </w:rPr>
        <w:t>)</w:t>
      </w:r>
      <w:r w:rsidR="003B5528" w:rsidRPr="003B5528">
        <w:rPr>
          <w:color w:val="auto"/>
          <w:szCs w:val="24"/>
        </w:rPr>
        <w:t xml:space="preserve"> Ministe</w:t>
      </w:r>
      <w:r w:rsidR="00A67E5A">
        <w:rPr>
          <w:color w:val="auto"/>
          <w:szCs w:val="24"/>
        </w:rPr>
        <w:t>erium</w:t>
      </w:r>
      <w:r w:rsidR="003B5528" w:rsidRPr="003B5528">
        <w:rPr>
          <w:color w:val="auto"/>
          <w:szCs w:val="24"/>
        </w:rPr>
        <w:t xml:space="preserve"> ja põhiseaduslik institutsioon </w:t>
      </w:r>
      <w:r w:rsidR="00BA2C4C">
        <w:rPr>
          <w:color w:val="auto"/>
          <w:szCs w:val="24"/>
        </w:rPr>
        <w:t>avaldavad</w:t>
      </w:r>
      <w:r w:rsidR="003B5528" w:rsidRPr="003B5528">
        <w:rPr>
          <w:color w:val="auto"/>
          <w:szCs w:val="24"/>
        </w:rPr>
        <w:t xml:space="preserve"> käesoleva paragrahvi lõigete</w:t>
      </w:r>
      <w:r w:rsidR="007E7A9E">
        <w:rPr>
          <w:color w:val="auto"/>
          <w:szCs w:val="24"/>
        </w:rPr>
        <w:t xml:space="preserve"> 2</w:t>
      </w:r>
      <w:r w:rsidR="007E7A9E">
        <w:rPr>
          <w:color w:val="auto"/>
          <w:szCs w:val="24"/>
          <w:vertAlign w:val="superscript"/>
        </w:rPr>
        <w:t xml:space="preserve">2 </w:t>
      </w:r>
      <w:r w:rsidR="007E7A9E">
        <w:rPr>
          <w:color w:val="auto"/>
          <w:szCs w:val="24"/>
        </w:rPr>
        <w:t>ja 2</w:t>
      </w:r>
      <w:r w:rsidR="007E7A9E">
        <w:rPr>
          <w:color w:val="auto"/>
          <w:szCs w:val="24"/>
          <w:vertAlign w:val="superscript"/>
        </w:rPr>
        <w:t>3</w:t>
      </w:r>
      <w:r w:rsidR="007E7A9E">
        <w:rPr>
          <w:color w:val="auto"/>
          <w:szCs w:val="24"/>
        </w:rPr>
        <w:t xml:space="preserve"> </w:t>
      </w:r>
      <w:r w:rsidR="00351A18">
        <w:rPr>
          <w:color w:val="auto"/>
          <w:szCs w:val="24"/>
        </w:rPr>
        <w:t>kohaselt</w:t>
      </w:r>
      <w:r w:rsidR="003B5528" w:rsidRPr="003B5528">
        <w:rPr>
          <w:color w:val="auto"/>
          <w:szCs w:val="24"/>
        </w:rPr>
        <w:t xml:space="preserve"> tehtud muudatuse</w:t>
      </w:r>
      <w:r w:rsidR="00BA2C4C">
        <w:rPr>
          <w:color w:val="auto"/>
          <w:szCs w:val="24"/>
        </w:rPr>
        <w:t>d koos selgitustega oma kodulehel</w:t>
      </w:r>
      <w:r w:rsidR="003B5528" w:rsidRPr="003B5528">
        <w:rPr>
          <w:color w:val="auto"/>
          <w:szCs w:val="24"/>
        </w:rPr>
        <w:t>.</w:t>
      </w:r>
      <w:r w:rsidRPr="00C5505E">
        <w:rPr>
          <w:color w:val="auto"/>
          <w:szCs w:val="24"/>
        </w:rPr>
        <w:t>“;</w:t>
      </w:r>
    </w:p>
    <w:p w14:paraId="271760BD" w14:textId="77777777" w:rsidR="00670535" w:rsidRDefault="00670535" w:rsidP="00333C5E">
      <w:pPr>
        <w:spacing w:line="240" w:lineRule="auto"/>
        <w:ind w:left="0" w:right="0"/>
        <w:rPr>
          <w:b/>
          <w:bCs/>
          <w:color w:val="auto"/>
          <w:szCs w:val="24"/>
        </w:rPr>
      </w:pPr>
    </w:p>
    <w:p w14:paraId="144DFFCA" w14:textId="64DC7939" w:rsidR="00127597" w:rsidRPr="005B689F" w:rsidRDefault="00A15096" w:rsidP="00333C5E">
      <w:pPr>
        <w:spacing w:line="240" w:lineRule="auto"/>
        <w:ind w:left="0" w:right="0"/>
        <w:rPr>
          <w:color w:val="auto"/>
          <w:szCs w:val="24"/>
        </w:rPr>
      </w:pPr>
      <w:r>
        <w:rPr>
          <w:b/>
          <w:bCs/>
          <w:color w:val="auto"/>
          <w:szCs w:val="24"/>
        </w:rPr>
        <w:t>57</w:t>
      </w:r>
      <w:r w:rsidR="00127597" w:rsidRPr="005B689F">
        <w:rPr>
          <w:b/>
          <w:bCs/>
          <w:color w:val="auto"/>
          <w:szCs w:val="24"/>
        </w:rPr>
        <w:t>)</w:t>
      </w:r>
      <w:r w:rsidR="00127597" w:rsidRPr="005B689F">
        <w:rPr>
          <w:color w:val="auto"/>
          <w:szCs w:val="24"/>
        </w:rPr>
        <w:t xml:space="preserve"> paragrahvi </w:t>
      </w:r>
      <w:r w:rsidR="00700889">
        <w:rPr>
          <w:color w:val="auto"/>
          <w:szCs w:val="24"/>
        </w:rPr>
        <w:t>58 lõi</w:t>
      </w:r>
      <w:r w:rsidR="001156F6">
        <w:rPr>
          <w:color w:val="auto"/>
          <w:szCs w:val="24"/>
        </w:rPr>
        <w:t>ke</w:t>
      </w:r>
      <w:r w:rsidR="00700889">
        <w:rPr>
          <w:color w:val="auto"/>
          <w:szCs w:val="24"/>
        </w:rPr>
        <w:t xml:space="preserve"> 1</w:t>
      </w:r>
      <w:r w:rsidR="00127597" w:rsidRPr="005B689F">
        <w:rPr>
          <w:color w:val="auto"/>
          <w:szCs w:val="24"/>
        </w:rPr>
        <w:t xml:space="preserve"> </w:t>
      </w:r>
      <w:del w:id="16" w:author="Maria Sults - JUSTDIGI" w:date="2025-08-12T13:33:00Z" w16du:dateUtc="2025-08-12T10:33:00Z">
        <w:r w:rsidR="007C7D0C" w:rsidDel="00386328">
          <w:rPr>
            <w:color w:val="auto"/>
            <w:szCs w:val="24"/>
          </w:rPr>
          <w:delText>senine</w:delText>
        </w:r>
      </w:del>
      <w:r w:rsidR="007C7D0C">
        <w:rPr>
          <w:color w:val="auto"/>
          <w:szCs w:val="24"/>
        </w:rPr>
        <w:t xml:space="preserve"> </w:t>
      </w:r>
      <w:r w:rsidR="009603B7">
        <w:rPr>
          <w:color w:val="auto"/>
          <w:szCs w:val="24"/>
        </w:rPr>
        <w:t xml:space="preserve">tekst loetakse esimeseks lauseks ja </w:t>
      </w:r>
      <w:r w:rsidR="00700889">
        <w:rPr>
          <w:color w:val="auto"/>
          <w:szCs w:val="24"/>
        </w:rPr>
        <w:t xml:space="preserve">lõiget </w:t>
      </w:r>
      <w:r w:rsidR="00127597" w:rsidRPr="005B689F">
        <w:rPr>
          <w:color w:val="auto"/>
          <w:szCs w:val="24"/>
        </w:rPr>
        <w:t xml:space="preserve">täiendatakse </w:t>
      </w:r>
      <w:r w:rsidR="009603B7">
        <w:rPr>
          <w:color w:val="auto"/>
          <w:szCs w:val="24"/>
        </w:rPr>
        <w:t xml:space="preserve">teise </w:t>
      </w:r>
      <w:r w:rsidR="00CC2091">
        <w:rPr>
          <w:color w:val="auto"/>
          <w:szCs w:val="24"/>
        </w:rPr>
        <w:t>lausega</w:t>
      </w:r>
      <w:r w:rsidR="00127597" w:rsidRPr="005B689F">
        <w:rPr>
          <w:color w:val="auto"/>
          <w:szCs w:val="24"/>
        </w:rPr>
        <w:t xml:space="preserve"> järgmises sõnastuses:</w:t>
      </w:r>
    </w:p>
    <w:p w14:paraId="0F5AAFA5" w14:textId="709F973B" w:rsidR="00127597" w:rsidRPr="005B689F" w:rsidRDefault="00127597" w:rsidP="00333C5E">
      <w:pPr>
        <w:spacing w:line="240" w:lineRule="auto"/>
        <w:ind w:left="0" w:right="0"/>
        <w:rPr>
          <w:color w:val="auto"/>
          <w:szCs w:val="24"/>
        </w:rPr>
      </w:pPr>
      <w:r w:rsidRPr="005B689F">
        <w:rPr>
          <w:color w:val="auto"/>
          <w:szCs w:val="24"/>
        </w:rPr>
        <w:t>„</w:t>
      </w:r>
      <w:r w:rsidR="0033595E">
        <w:rPr>
          <w:color w:val="auto"/>
          <w:szCs w:val="24"/>
        </w:rPr>
        <w:t>Riigieelarves</w:t>
      </w:r>
      <w:r w:rsidR="00632376">
        <w:rPr>
          <w:color w:val="auto"/>
          <w:szCs w:val="24"/>
        </w:rPr>
        <w:t xml:space="preserve"> nähakse ette Vabariigi Valitsuse reserv</w:t>
      </w:r>
      <w:r w:rsidR="000E3EAA">
        <w:rPr>
          <w:color w:val="auto"/>
          <w:szCs w:val="24"/>
        </w:rPr>
        <w:t>, mis</w:t>
      </w:r>
      <w:r w:rsidR="0036151D">
        <w:rPr>
          <w:color w:val="auto"/>
          <w:szCs w:val="24"/>
        </w:rPr>
        <w:t xml:space="preserve"> </w:t>
      </w:r>
      <w:r w:rsidRPr="005B689F">
        <w:rPr>
          <w:color w:val="auto"/>
          <w:szCs w:val="24"/>
        </w:rPr>
        <w:t>moodustab kuni kolm protsenti kogu riigieelarve kulude ja investeeringute kogumahust.“;</w:t>
      </w:r>
    </w:p>
    <w:p w14:paraId="2510F674" w14:textId="77777777" w:rsidR="00127597" w:rsidRDefault="00127597" w:rsidP="00333C5E">
      <w:pPr>
        <w:spacing w:line="240" w:lineRule="auto"/>
        <w:ind w:left="0" w:right="0" w:firstLine="0"/>
        <w:rPr>
          <w:color w:val="auto"/>
          <w:szCs w:val="24"/>
        </w:rPr>
      </w:pPr>
    </w:p>
    <w:p w14:paraId="07024C67" w14:textId="254E3F24" w:rsidR="00CC2091" w:rsidRPr="005B689F" w:rsidRDefault="00A15096" w:rsidP="00333C5E">
      <w:pPr>
        <w:spacing w:line="240" w:lineRule="auto"/>
        <w:ind w:left="0" w:right="0"/>
        <w:rPr>
          <w:color w:val="auto"/>
          <w:szCs w:val="24"/>
        </w:rPr>
      </w:pPr>
      <w:r>
        <w:rPr>
          <w:b/>
          <w:bCs/>
          <w:color w:val="auto"/>
          <w:szCs w:val="24"/>
        </w:rPr>
        <w:t>58</w:t>
      </w:r>
      <w:r w:rsidR="00CC2091" w:rsidRPr="005B689F">
        <w:rPr>
          <w:b/>
          <w:bCs/>
          <w:color w:val="auto"/>
          <w:szCs w:val="24"/>
        </w:rPr>
        <w:t>)</w:t>
      </w:r>
      <w:r w:rsidR="00CC2091" w:rsidRPr="005B689F">
        <w:rPr>
          <w:color w:val="auto"/>
          <w:szCs w:val="24"/>
        </w:rPr>
        <w:t xml:space="preserve"> paragrahvi </w:t>
      </w:r>
      <w:r w:rsidR="00CC2091">
        <w:rPr>
          <w:color w:val="auto"/>
          <w:szCs w:val="24"/>
        </w:rPr>
        <w:t xml:space="preserve">58 </w:t>
      </w:r>
      <w:r w:rsidR="00CC2091" w:rsidRPr="005B689F">
        <w:rPr>
          <w:color w:val="auto"/>
          <w:szCs w:val="24"/>
        </w:rPr>
        <w:t>täiendatakse</w:t>
      </w:r>
      <w:r w:rsidR="00CC2091">
        <w:rPr>
          <w:color w:val="auto"/>
          <w:szCs w:val="24"/>
        </w:rPr>
        <w:t xml:space="preserve"> lõikega 5 </w:t>
      </w:r>
      <w:r w:rsidR="00CC2091" w:rsidRPr="005B689F">
        <w:rPr>
          <w:color w:val="auto"/>
          <w:szCs w:val="24"/>
        </w:rPr>
        <w:t>järgmises sõnastuses:</w:t>
      </w:r>
    </w:p>
    <w:p w14:paraId="7E39BC31" w14:textId="1F3C41D6" w:rsidR="00CC2091" w:rsidRDefault="00CC2091" w:rsidP="00333C5E">
      <w:pPr>
        <w:spacing w:line="240" w:lineRule="auto"/>
        <w:ind w:left="0" w:right="0"/>
        <w:rPr>
          <w:color w:val="auto"/>
          <w:szCs w:val="24"/>
        </w:rPr>
      </w:pPr>
      <w:r w:rsidRPr="005B689F">
        <w:rPr>
          <w:color w:val="auto"/>
          <w:szCs w:val="24"/>
        </w:rPr>
        <w:t>„</w:t>
      </w:r>
      <w:r>
        <w:rPr>
          <w:color w:val="auto"/>
          <w:szCs w:val="24"/>
        </w:rPr>
        <w:t>(5)</w:t>
      </w:r>
      <w:r w:rsidR="00C263A1">
        <w:rPr>
          <w:color w:val="auto"/>
          <w:szCs w:val="24"/>
        </w:rPr>
        <w:t xml:space="preserve"> </w:t>
      </w:r>
      <w:r w:rsidRPr="00D020CC">
        <w:rPr>
          <w:color w:val="auto"/>
          <w:szCs w:val="24"/>
        </w:rPr>
        <w:t>Vabariigi Valitsuse reservi kasutamata jääki ei kanta üle järgmisse eelarveaastasse.</w:t>
      </w:r>
      <w:r w:rsidRPr="005B689F">
        <w:rPr>
          <w:color w:val="auto"/>
          <w:szCs w:val="24"/>
        </w:rPr>
        <w:t>“;</w:t>
      </w:r>
    </w:p>
    <w:p w14:paraId="4970CA00" w14:textId="77777777" w:rsidR="00CC2091" w:rsidRDefault="00CC2091" w:rsidP="00333C5E">
      <w:pPr>
        <w:spacing w:line="240" w:lineRule="auto"/>
        <w:ind w:left="0" w:right="0" w:firstLine="0"/>
        <w:rPr>
          <w:color w:val="auto"/>
          <w:szCs w:val="24"/>
        </w:rPr>
      </w:pPr>
    </w:p>
    <w:p w14:paraId="1F945884" w14:textId="3BE0BC5B" w:rsidR="006277A3" w:rsidRPr="00463994" w:rsidRDefault="00A15096" w:rsidP="00333C5E">
      <w:pPr>
        <w:spacing w:line="240" w:lineRule="auto"/>
        <w:ind w:left="0" w:right="0"/>
        <w:rPr>
          <w:color w:val="auto"/>
          <w:szCs w:val="24"/>
        </w:rPr>
      </w:pPr>
      <w:r>
        <w:rPr>
          <w:b/>
          <w:bCs/>
          <w:color w:val="auto"/>
          <w:szCs w:val="24"/>
        </w:rPr>
        <w:t>59</w:t>
      </w:r>
      <w:r w:rsidR="004F2E02" w:rsidRPr="00D71126">
        <w:rPr>
          <w:b/>
          <w:bCs/>
          <w:color w:val="auto"/>
          <w:szCs w:val="24"/>
        </w:rPr>
        <w:t xml:space="preserve">) </w:t>
      </w:r>
      <w:r w:rsidR="004F2E02" w:rsidRPr="00E42A34">
        <w:rPr>
          <w:color w:val="auto"/>
          <w:szCs w:val="24"/>
        </w:rPr>
        <w:t>p</w:t>
      </w:r>
      <w:r w:rsidR="00501784" w:rsidRPr="00E42A34">
        <w:rPr>
          <w:color w:val="auto"/>
          <w:szCs w:val="24"/>
        </w:rPr>
        <w:t>aragrahvi 59</w:t>
      </w:r>
      <w:r w:rsidR="00501784" w:rsidRPr="00E42A34">
        <w:rPr>
          <w:color w:val="auto"/>
          <w:szCs w:val="24"/>
          <w:vertAlign w:val="superscript"/>
        </w:rPr>
        <w:t xml:space="preserve">1 </w:t>
      </w:r>
      <w:r w:rsidR="00FB1151" w:rsidRPr="00E42A34">
        <w:rPr>
          <w:color w:val="auto"/>
          <w:szCs w:val="24"/>
        </w:rPr>
        <w:t xml:space="preserve">lõige 2 </w:t>
      </w:r>
      <w:r w:rsidR="004F2E02" w:rsidRPr="00E42A34">
        <w:rPr>
          <w:color w:val="auto"/>
          <w:szCs w:val="24"/>
        </w:rPr>
        <w:t>muudetakse ja sõnastatakse järgmiselt</w:t>
      </w:r>
      <w:r w:rsidR="004F2E02" w:rsidRPr="00463994">
        <w:rPr>
          <w:color w:val="auto"/>
          <w:szCs w:val="24"/>
        </w:rPr>
        <w:t>:</w:t>
      </w:r>
    </w:p>
    <w:p w14:paraId="0E55201B" w14:textId="02F0F139" w:rsidR="00501784" w:rsidRPr="00E42A34" w:rsidRDefault="006F4A86" w:rsidP="00333C5E">
      <w:pPr>
        <w:spacing w:line="240" w:lineRule="auto"/>
        <w:ind w:left="0" w:right="0"/>
        <w:rPr>
          <w:b/>
          <w:bCs/>
          <w:color w:val="auto"/>
          <w:szCs w:val="24"/>
        </w:rPr>
      </w:pPr>
      <w:r w:rsidRPr="00463994">
        <w:rPr>
          <w:color w:val="auto"/>
          <w:szCs w:val="24"/>
        </w:rPr>
        <w:t>„</w:t>
      </w:r>
      <w:r w:rsidR="006277A3" w:rsidRPr="00463994">
        <w:rPr>
          <w:color w:val="auto"/>
          <w:szCs w:val="24"/>
        </w:rPr>
        <w:t xml:space="preserve">(2) </w:t>
      </w:r>
      <w:r w:rsidR="004D3B9A" w:rsidRPr="00463994">
        <w:rPr>
          <w:color w:val="auto"/>
          <w:szCs w:val="24"/>
        </w:rPr>
        <w:t>Ülekantud riigieelarve vahendeid võib kasutada riigieelarvega määratud otstarbeks. Vahendite administratiivset liigendust võib ülekandmise</w:t>
      </w:r>
      <w:r w:rsidR="00C33609" w:rsidRPr="00463994">
        <w:rPr>
          <w:color w:val="auto"/>
          <w:szCs w:val="24"/>
        </w:rPr>
        <w:t xml:space="preserve"> korra</w:t>
      </w:r>
      <w:r w:rsidR="004D3B9A" w:rsidRPr="00463994">
        <w:rPr>
          <w:color w:val="auto"/>
          <w:szCs w:val="24"/>
        </w:rPr>
        <w:t xml:space="preserve">l muuta </w:t>
      </w:r>
      <w:r w:rsidR="004D3B9A" w:rsidRPr="00B71CF4">
        <w:rPr>
          <w:color w:val="auto"/>
          <w:szCs w:val="24"/>
        </w:rPr>
        <w:t xml:space="preserve">vaid juhul, kui ei muutu kulu otstarve. Ülekantavate riigieelarve vahendite tulemusvaldkondade ja programmi tegevuste vahelist jaotust </w:t>
      </w:r>
      <w:r w:rsidR="004D3B9A" w:rsidRPr="008E7E4F">
        <w:rPr>
          <w:color w:val="auto"/>
          <w:szCs w:val="24"/>
        </w:rPr>
        <w:t>ning administratiivset</w:t>
      </w:r>
      <w:r w:rsidR="00B24DA0" w:rsidRPr="008E7E4F">
        <w:rPr>
          <w:rStyle w:val="Kommentaariviide"/>
          <w:color w:val="auto"/>
        </w:rPr>
        <w:t xml:space="preserve"> </w:t>
      </w:r>
      <w:r w:rsidR="00B24DA0" w:rsidRPr="008E7E4F">
        <w:rPr>
          <w:color w:val="auto"/>
          <w:szCs w:val="24"/>
        </w:rPr>
        <w:t>ja</w:t>
      </w:r>
      <w:r w:rsidR="004D3B9A" w:rsidRPr="00B71CF4">
        <w:rPr>
          <w:color w:val="auto"/>
          <w:szCs w:val="24"/>
        </w:rPr>
        <w:t xml:space="preserve"> </w:t>
      </w:r>
      <w:r w:rsidR="00CF0802" w:rsidRPr="00CF0802">
        <w:rPr>
          <w:color w:val="auto"/>
          <w:szCs w:val="24"/>
        </w:rPr>
        <w:t>käesoleva seaduse § 26 lõike 5</w:t>
      </w:r>
      <w:r w:rsidR="00FB252C">
        <w:rPr>
          <w:color w:val="auto"/>
          <w:szCs w:val="24"/>
          <w:vertAlign w:val="superscript"/>
        </w:rPr>
        <w:t>1</w:t>
      </w:r>
      <w:r w:rsidR="00CF0802" w:rsidRPr="00CF0802">
        <w:rPr>
          <w:color w:val="auto"/>
          <w:szCs w:val="24"/>
        </w:rPr>
        <w:t xml:space="preserve"> kohaselt esitatud </w:t>
      </w:r>
      <w:r w:rsidR="004D3B9A" w:rsidRPr="00B71CF4">
        <w:rPr>
          <w:color w:val="auto"/>
          <w:szCs w:val="24"/>
        </w:rPr>
        <w:t>majandusliku sisu liigendust võib</w:t>
      </w:r>
      <w:r w:rsidR="004D3B9A" w:rsidRPr="00E42A34">
        <w:rPr>
          <w:color w:val="auto"/>
          <w:szCs w:val="24"/>
        </w:rPr>
        <w:t xml:space="preserve"> ülekandmise</w:t>
      </w:r>
      <w:r w:rsidR="004E2E81">
        <w:rPr>
          <w:color w:val="auto"/>
          <w:szCs w:val="24"/>
        </w:rPr>
        <w:t xml:space="preserve"> korra</w:t>
      </w:r>
      <w:r w:rsidR="004D3B9A" w:rsidRPr="00E42A34">
        <w:rPr>
          <w:color w:val="auto"/>
          <w:szCs w:val="24"/>
        </w:rPr>
        <w:t>l muuta, kui see on seotud ministeeriumi valitsemisala riigiasutuse, tulemusvaldkonna või programmi tegevuse ümberkorraldamise või lõpetamisega.</w:t>
      </w:r>
      <w:r w:rsidR="00D71126" w:rsidRPr="00E42A34">
        <w:rPr>
          <w:color w:val="auto"/>
          <w:szCs w:val="24"/>
        </w:rPr>
        <w:t>“;</w:t>
      </w:r>
    </w:p>
    <w:p w14:paraId="65762B45" w14:textId="77777777" w:rsidR="00501784" w:rsidRDefault="00501784" w:rsidP="00333C5E">
      <w:pPr>
        <w:spacing w:line="240" w:lineRule="auto"/>
        <w:ind w:left="0" w:right="0"/>
        <w:rPr>
          <w:b/>
          <w:bCs/>
          <w:color w:val="auto"/>
          <w:szCs w:val="24"/>
        </w:rPr>
      </w:pPr>
    </w:p>
    <w:p w14:paraId="0D84C295" w14:textId="15131851" w:rsidR="00037E99" w:rsidRDefault="00A15096" w:rsidP="00333C5E">
      <w:pPr>
        <w:spacing w:line="240" w:lineRule="auto"/>
        <w:ind w:left="0" w:right="0"/>
        <w:rPr>
          <w:color w:val="auto"/>
          <w:szCs w:val="24"/>
        </w:rPr>
      </w:pPr>
      <w:r>
        <w:rPr>
          <w:b/>
          <w:bCs/>
          <w:color w:val="auto"/>
          <w:szCs w:val="24"/>
        </w:rPr>
        <w:t>60</w:t>
      </w:r>
      <w:r w:rsidR="00AC6AF5" w:rsidRPr="005B689F">
        <w:rPr>
          <w:b/>
          <w:bCs/>
          <w:color w:val="auto"/>
          <w:szCs w:val="24"/>
        </w:rPr>
        <w:t>)</w:t>
      </w:r>
      <w:r w:rsidR="00AC6AF5" w:rsidRPr="005B689F">
        <w:rPr>
          <w:color w:val="auto"/>
          <w:szCs w:val="24"/>
        </w:rPr>
        <w:t xml:space="preserve"> paragrahvi 61 </w:t>
      </w:r>
      <w:r w:rsidR="0009294F" w:rsidRPr="005B689F">
        <w:rPr>
          <w:color w:val="auto"/>
          <w:szCs w:val="24"/>
        </w:rPr>
        <w:t>lõiget 1</w:t>
      </w:r>
      <w:r w:rsidR="0009294F">
        <w:rPr>
          <w:color w:val="auto"/>
          <w:szCs w:val="24"/>
        </w:rPr>
        <w:t xml:space="preserve"> </w:t>
      </w:r>
      <w:r w:rsidR="00AC6AF5" w:rsidRPr="005B689F">
        <w:rPr>
          <w:color w:val="auto"/>
          <w:szCs w:val="24"/>
        </w:rPr>
        <w:t>täiendatakse punktiga 6 järgmises sõnastuses:</w:t>
      </w:r>
    </w:p>
    <w:p w14:paraId="32BB7B1E" w14:textId="7907A15F" w:rsidR="00AC6AF5" w:rsidRPr="005B689F" w:rsidRDefault="00AC6AF5" w:rsidP="00333C5E">
      <w:pPr>
        <w:spacing w:line="240" w:lineRule="auto"/>
        <w:ind w:left="0" w:right="0"/>
        <w:rPr>
          <w:color w:val="auto"/>
          <w:szCs w:val="24"/>
        </w:rPr>
      </w:pPr>
      <w:r w:rsidRPr="005B689F">
        <w:rPr>
          <w:color w:val="auto"/>
          <w:szCs w:val="24"/>
        </w:rPr>
        <w:t xml:space="preserve">„6) </w:t>
      </w:r>
      <w:r w:rsidR="007903DA">
        <w:rPr>
          <w:color w:val="auto"/>
          <w:szCs w:val="24"/>
        </w:rPr>
        <w:t>t</w:t>
      </w:r>
      <w:r w:rsidRPr="005B689F">
        <w:rPr>
          <w:color w:val="auto"/>
          <w:szCs w:val="24"/>
        </w:rPr>
        <w:t>agatisfondi kohustuste täitmise tagamiseks.“;</w:t>
      </w:r>
    </w:p>
    <w:p w14:paraId="5D6F009E" w14:textId="395333C3" w:rsidR="00AC6AF5" w:rsidRPr="005B689F" w:rsidRDefault="00AC6AF5" w:rsidP="00110F42">
      <w:pPr>
        <w:shd w:val="clear" w:color="auto" w:fill="FFFFFF" w:themeFill="background1"/>
        <w:spacing w:after="0" w:line="240" w:lineRule="auto"/>
        <w:ind w:left="0" w:right="0"/>
        <w:rPr>
          <w:color w:val="auto"/>
          <w:szCs w:val="24"/>
        </w:rPr>
      </w:pPr>
    </w:p>
    <w:p w14:paraId="06779B9F" w14:textId="10221748" w:rsidR="00AC6AF5" w:rsidRPr="005B689F" w:rsidRDefault="00A15096" w:rsidP="00110F42">
      <w:pPr>
        <w:shd w:val="clear" w:color="auto" w:fill="FFFFFF" w:themeFill="background1"/>
        <w:spacing w:after="0" w:line="240" w:lineRule="auto"/>
        <w:ind w:left="0" w:right="0"/>
        <w:rPr>
          <w:color w:val="auto"/>
        </w:rPr>
      </w:pPr>
      <w:r>
        <w:rPr>
          <w:b/>
          <w:color w:val="auto"/>
        </w:rPr>
        <w:t>61</w:t>
      </w:r>
      <w:r w:rsidR="00AC6AF5" w:rsidRPr="5EE011A0">
        <w:rPr>
          <w:b/>
          <w:color w:val="auto"/>
        </w:rPr>
        <w:t>)</w:t>
      </w:r>
      <w:r w:rsidR="00AC6AF5" w:rsidRPr="5EE011A0">
        <w:rPr>
          <w:color w:val="auto"/>
        </w:rPr>
        <w:t xml:space="preserve"> paragrahvi 61 lõi</w:t>
      </w:r>
      <w:r w:rsidR="00D040D2" w:rsidRPr="5EE011A0">
        <w:rPr>
          <w:color w:val="auto"/>
        </w:rPr>
        <w:t>ke</w:t>
      </w:r>
      <w:r w:rsidR="44429178" w:rsidRPr="5EE011A0">
        <w:rPr>
          <w:color w:val="auto"/>
        </w:rPr>
        <w:t>s</w:t>
      </w:r>
      <w:r w:rsidR="00AC6AF5" w:rsidRPr="5EE011A0">
        <w:rPr>
          <w:color w:val="auto"/>
        </w:rPr>
        <w:t xml:space="preserve"> 4 </w:t>
      </w:r>
      <w:r w:rsidR="58685D32" w:rsidRPr="479FFD65">
        <w:rPr>
          <w:color w:val="auto"/>
        </w:rPr>
        <w:t xml:space="preserve">asendatakse tekstiosa </w:t>
      </w:r>
      <w:r w:rsidR="00A82601">
        <w:rPr>
          <w:color w:val="auto"/>
        </w:rPr>
        <w:t>„</w:t>
      </w:r>
      <w:r w:rsidR="58685D32" w:rsidRPr="479FFD65">
        <w:rPr>
          <w:color w:val="auto"/>
        </w:rPr>
        <w:t>lõikes 7</w:t>
      </w:r>
      <w:r w:rsidR="0020299E">
        <w:rPr>
          <w:color w:val="auto"/>
        </w:rPr>
        <w:t>“</w:t>
      </w:r>
      <w:r w:rsidR="58685D32" w:rsidRPr="479FFD65">
        <w:rPr>
          <w:color w:val="auto"/>
        </w:rPr>
        <w:t xml:space="preserve"> tekstiosaga </w:t>
      </w:r>
      <w:r w:rsidR="00A82601">
        <w:rPr>
          <w:color w:val="auto"/>
        </w:rPr>
        <w:t>„</w:t>
      </w:r>
      <w:r w:rsidR="58685D32" w:rsidRPr="479FFD65">
        <w:rPr>
          <w:color w:val="auto"/>
        </w:rPr>
        <w:t>lõikes 4</w:t>
      </w:r>
      <w:r w:rsidR="58685D32" w:rsidRPr="00A11F1D">
        <w:rPr>
          <w:color w:val="auto"/>
          <w:vertAlign w:val="superscript"/>
        </w:rPr>
        <w:t>1</w:t>
      </w:r>
      <w:r w:rsidR="009227BA">
        <w:rPr>
          <w:color w:val="auto"/>
        </w:rPr>
        <w:t>“</w:t>
      </w:r>
      <w:r w:rsidR="00AC6AF5" w:rsidRPr="5EE011A0">
        <w:rPr>
          <w:color w:val="auto"/>
        </w:rPr>
        <w:t>;</w:t>
      </w:r>
    </w:p>
    <w:p w14:paraId="3599DDA8" w14:textId="77777777" w:rsidR="00AC6AF5" w:rsidRPr="005B689F" w:rsidRDefault="00AC6AF5" w:rsidP="00110F42">
      <w:pPr>
        <w:shd w:val="clear" w:color="auto" w:fill="FFFFFF" w:themeFill="background1"/>
        <w:spacing w:after="0" w:line="240" w:lineRule="auto"/>
        <w:ind w:left="0" w:right="0"/>
        <w:rPr>
          <w:b/>
          <w:bCs/>
          <w:color w:val="auto"/>
          <w:szCs w:val="24"/>
        </w:rPr>
      </w:pPr>
    </w:p>
    <w:p w14:paraId="053BB515" w14:textId="52235301" w:rsidR="00FC48A3" w:rsidRDefault="00A15096" w:rsidP="00110F42">
      <w:pPr>
        <w:shd w:val="clear" w:color="auto" w:fill="FFFFFF" w:themeFill="background1"/>
        <w:spacing w:after="0" w:line="240" w:lineRule="auto"/>
        <w:ind w:left="0" w:right="0"/>
        <w:rPr>
          <w:color w:val="auto"/>
          <w:szCs w:val="24"/>
        </w:rPr>
      </w:pPr>
      <w:r>
        <w:rPr>
          <w:b/>
          <w:bCs/>
          <w:color w:val="auto"/>
          <w:szCs w:val="24"/>
        </w:rPr>
        <w:t>62</w:t>
      </w:r>
      <w:r w:rsidR="00AC6AF5" w:rsidRPr="005B689F">
        <w:rPr>
          <w:b/>
          <w:bCs/>
          <w:color w:val="auto"/>
          <w:szCs w:val="24"/>
        </w:rPr>
        <w:t>)</w:t>
      </w:r>
      <w:r w:rsidR="00AC6AF5" w:rsidRPr="005B689F">
        <w:rPr>
          <w:color w:val="auto"/>
          <w:szCs w:val="24"/>
        </w:rPr>
        <w:t xml:space="preserve"> paragrahvi 61 lõige 6 muudetakse ja sõnastatakse järgmiselt:</w:t>
      </w:r>
    </w:p>
    <w:p w14:paraId="5607A493" w14:textId="006F5321" w:rsidR="00034FC8" w:rsidRDefault="001D5383" w:rsidP="00B60093">
      <w:pPr>
        <w:ind w:left="0" w:firstLine="0"/>
        <w:rPr>
          <w:color w:val="auto"/>
        </w:rPr>
      </w:pPr>
      <w:r>
        <w:t>„</w:t>
      </w:r>
      <w:r w:rsidR="00034FC8">
        <w:t>(6) Vabariigi Valitsuse ja valdkonna eest vastutava ministri antava laenu intressimääraks on intress, millega riigil oleks laenulepingu sõlmimise ajal võimalik sarnastel tingimustel võlakohustusi võtta, ja sellele lisanduv täiendav riskimarginaal, mille määramisel arvestatakse selle isiku krediidiriski ja laenu tähtaega.</w:t>
      </w:r>
      <w:r>
        <w:t>“</w:t>
      </w:r>
      <w:r w:rsidR="00034FC8">
        <w:t> </w:t>
      </w:r>
    </w:p>
    <w:p w14:paraId="1B9B74B1" w14:textId="77777777" w:rsidR="005C63BB" w:rsidRDefault="005C63BB" w:rsidP="00110F42">
      <w:pPr>
        <w:shd w:val="clear" w:color="auto" w:fill="FFFFFF" w:themeFill="background1"/>
        <w:spacing w:after="0" w:line="240" w:lineRule="auto"/>
        <w:ind w:left="0" w:right="0"/>
        <w:rPr>
          <w:color w:val="auto"/>
        </w:rPr>
      </w:pPr>
    </w:p>
    <w:p w14:paraId="62A8932F" w14:textId="14963C0A" w:rsidR="00CE0E7E" w:rsidRDefault="00A15096" w:rsidP="00110F42">
      <w:pPr>
        <w:shd w:val="clear" w:color="auto" w:fill="FFFFFF" w:themeFill="background1"/>
        <w:spacing w:after="0" w:line="240" w:lineRule="auto"/>
        <w:ind w:left="0" w:right="0"/>
        <w:rPr>
          <w:color w:val="auto"/>
        </w:rPr>
      </w:pPr>
      <w:r>
        <w:rPr>
          <w:b/>
          <w:bCs/>
          <w:color w:val="auto"/>
        </w:rPr>
        <w:t>63</w:t>
      </w:r>
      <w:r w:rsidR="002803EF" w:rsidRPr="00FC48A3">
        <w:rPr>
          <w:b/>
          <w:bCs/>
          <w:color w:val="auto"/>
        </w:rPr>
        <w:t>)</w:t>
      </w:r>
      <w:r w:rsidR="002803EF" w:rsidRPr="381F3051">
        <w:rPr>
          <w:color w:val="auto"/>
        </w:rPr>
        <w:t xml:space="preserve"> </w:t>
      </w:r>
      <w:r w:rsidR="00CD18FE" w:rsidRPr="381F3051">
        <w:rPr>
          <w:color w:val="auto"/>
        </w:rPr>
        <w:t>paragrahvi 81</w:t>
      </w:r>
      <w:r w:rsidR="006F7EFB" w:rsidRPr="00ED373E">
        <w:rPr>
          <w:color w:val="auto"/>
          <w:vertAlign w:val="superscript"/>
        </w:rPr>
        <w:t>5</w:t>
      </w:r>
      <w:r w:rsidR="00695A33" w:rsidRPr="381F3051">
        <w:rPr>
          <w:color w:val="auto"/>
        </w:rPr>
        <w:t xml:space="preserve"> </w:t>
      </w:r>
      <w:del w:id="17" w:author="Maria Sults - JUSTDIGI" w:date="2025-08-12T13:36:00Z" w16du:dateUtc="2025-08-12T10:36:00Z">
        <w:r w:rsidR="00B73457" w:rsidDel="005B2542">
          <w:rPr>
            <w:color w:val="auto"/>
          </w:rPr>
          <w:delText>senine</w:delText>
        </w:r>
      </w:del>
      <w:r w:rsidR="00B73457">
        <w:rPr>
          <w:color w:val="auto"/>
        </w:rPr>
        <w:t xml:space="preserve"> </w:t>
      </w:r>
      <w:r w:rsidR="00695A33" w:rsidRPr="381F3051">
        <w:rPr>
          <w:color w:val="auto"/>
        </w:rPr>
        <w:t>tekst loetakse lõikeks 1 ja</w:t>
      </w:r>
      <w:r w:rsidR="008E36B8" w:rsidRPr="381F3051">
        <w:rPr>
          <w:color w:val="auto"/>
        </w:rPr>
        <w:t xml:space="preserve"> </w:t>
      </w:r>
      <w:r w:rsidR="00B527A0" w:rsidRPr="381F3051">
        <w:rPr>
          <w:color w:val="auto"/>
        </w:rPr>
        <w:t>sellest jäetakse välja sõna „esmakordselt“</w:t>
      </w:r>
      <w:r w:rsidR="008B70F4" w:rsidRPr="381F3051">
        <w:rPr>
          <w:color w:val="auto"/>
        </w:rPr>
        <w:t>;</w:t>
      </w:r>
    </w:p>
    <w:p w14:paraId="7D50DBA2" w14:textId="1B635745" w:rsidR="00CE0E7E" w:rsidRDefault="00CE0E7E" w:rsidP="00110F42">
      <w:pPr>
        <w:shd w:val="clear" w:color="auto" w:fill="FFFFFF" w:themeFill="background1"/>
        <w:spacing w:after="0" w:line="240" w:lineRule="auto"/>
        <w:ind w:left="0" w:right="0"/>
        <w:rPr>
          <w:color w:val="auto"/>
        </w:rPr>
      </w:pPr>
    </w:p>
    <w:p w14:paraId="35909680" w14:textId="008C6456" w:rsidR="005C63BB" w:rsidRPr="004273C5" w:rsidRDefault="00A15096" w:rsidP="00110F42">
      <w:pPr>
        <w:shd w:val="clear" w:color="auto" w:fill="FFFFFF" w:themeFill="background1"/>
        <w:spacing w:after="0" w:line="240" w:lineRule="auto"/>
        <w:ind w:left="0" w:right="0"/>
        <w:rPr>
          <w:color w:val="auto"/>
          <w:szCs w:val="24"/>
        </w:rPr>
      </w:pPr>
      <w:r>
        <w:rPr>
          <w:b/>
          <w:bCs/>
          <w:color w:val="auto"/>
          <w:szCs w:val="24"/>
        </w:rPr>
        <w:t>64</w:t>
      </w:r>
      <w:r w:rsidR="00CE0E7E" w:rsidRPr="004273C5">
        <w:rPr>
          <w:b/>
          <w:bCs/>
          <w:color w:val="auto"/>
          <w:szCs w:val="24"/>
        </w:rPr>
        <w:t>)</w:t>
      </w:r>
      <w:r w:rsidR="00695A33" w:rsidRPr="004273C5">
        <w:rPr>
          <w:color w:val="auto"/>
          <w:szCs w:val="24"/>
        </w:rPr>
        <w:t xml:space="preserve"> paragrahvi </w:t>
      </w:r>
      <w:r w:rsidR="005B5CD3" w:rsidRPr="004273C5">
        <w:rPr>
          <w:color w:val="auto"/>
          <w:szCs w:val="24"/>
        </w:rPr>
        <w:t>81</w:t>
      </w:r>
      <w:r w:rsidR="005B5CD3" w:rsidRPr="004273C5">
        <w:rPr>
          <w:color w:val="auto"/>
          <w:szCs w:val="24"/>
          <w:vertAlign w:val="superscript"/>
        </w:rPr>
        <w:t xml:space="preserve">5 </w:t>
      </w:r>
      <w:r w:rsidR="00695A33" w:rsidRPr="004273C5">
        <w:rPr>
          <w:color w:val="auto"/>
          <w:szCs w:val="24"/>
        </w:rPr>
        <w:t>täiendatakse lõikega 2 järgmises sõnastuses:</w:t>
      </w:r>
    </w:p>
    <w:p w14:paraId="13388EE1" w14:textId="653C4BC4" w:rsidR="00644262" w:rsidRPr="004273C5" w:rsidRDefault="00644262" w:rsidP="005A6331">
      <w:pPr>
        <w:spacing w:line="240" w:lineRule="auto"/>
        <w:ind w:left="0" w:right="0"/>
        <w:rPr>
          <w:color w:val="auto"/>
        </w:rPr>
      </w:pPr>
      <w:r w:rsidRPr="7F20D869">
        <w:rPr>
          <w:color w:val="auto"/>
        </w:rPr>
        <w:t xml:space="preserve">„(2) </w:t>
      </w:r>
      <w:r w:rsidR="00A55B9C" w:rsidRPr="7F20D869">
        <w:rPr>
          <w:color w:val="auto"/>
        </w:rPr>
        <w:t>Käesoleva seaduse 2025. aasta 1. detsembril jõustuva redaktsiooni § 27 lõi</w:t>
      </w:r>
      <w:r w:rsidR="008A4D7C" w:rsidRPr="7F20D869">
        <w:rPr>
          <w:color w:val="auto"/>
        </w:rPr>
        <w:t>keid 2 ja</w:t>
      </w:r>
      <w:r w:rsidR="00A55B9C" w:rsidRPr="7F20D869">
        <w:rPr>
          <w:color w:val="auto"/>
        </w:rPr>
        <w:t xml:space="preserve"> 3, </w:t>
      </w:r>
      <w:r w:rsidR="003F07E3" w:rsidRPr="7F20D869">
        <w:rPr>
          <w:color w:val="auto"/>
        </w:rPr>
        <w:t xml:space="preserve">§ 58 </w:t>
      </w:r>
      <w:r w:rsidR="005A6331" w:rsidRPr="7F20D869">
        <w:rPr>
          <w:color w:val="auto"/>
        </w:rPr>
        <w:t>lõiget 5 kohaldatakse esimest korda 2025. aasta riigieelarvele.“;</w:t>
      </w:r>
    </w:p>
    <w:p w14:paraId="6A14A7E5" w14:textId="77777777" w:rsidR="00901761" w:rsidRPr="005B689F" w:rsidRDefault="00901761" w:rsidP="005A6331">
      <w:pPr>
        <w:spacing w:line="240" w:lineRule="auto"/>
        <w:ind w:left="0" w:right="0"/>
        <w:rPr>
          <w:color w:val="auto"/>
          <w:szCs w:val="24"/>
        </w:rPr>
      </w:pPr>
    </w:p>
    <w:p w14:paraId="3805D394" w14:textId="47C37BBA" w:rsidR="00320946" w:rsidRPr="005B689F" w:rsidRDefault="00A15096" w:rsidP="00110F42">
      <w:pPr>
        <w:shd w:val="clear" w:color="auto" w:fill="FFFFFF" w:themeFill="background1"/>
        <w:spacing w:after="0" w:line="240" w:lineRule="auto"/>
        <w:ind w:left="0" w:right="0"/>
        <w:rPr>
          <w:color w:val="auto"/>
          <w:szCs w:val="24"/>
        </w:rPr>
      </w:pPr>
      <w:r>
        <w:rPr>
          <w:b/>
          <w:bCs/>
          <w:color w:val="auto"/>
          <w:szCs w:val="24"/>
        </w:rPr>
        <w:t>65</w:t>
      </w:r>
      <w:r w:rsidR="303BB6F3" w:rsidRPr="005B689F">
        <w:rPr>
          <w:b/>
          <w:bCs/>
          <w:color w:val="auto"/>
          <w:szCs w:val="24"/>
        </w:rPr>
        <w:t>)</w:t>
      </w:r>
      <w:r w:rsidR="303BB6F3" w:rsidRPr="005B689F">
        <w:rPr>
          <w:color w:val="auto"/>
          <w:szCs w:val="24"/>
        </w:rPr>
        <w:t xml:space="preserve"> seadus</w:t>
      </w:r>
      <w:r w:rsidR="31DA8E6B" w:rsidRPr="005B689F">
        <w:rPr>
          <w:color w:val="auto"/>
          <w:szCs w:val="24"/>
        </w:rPr>
        <w:t>e 8. peatüki 1. jagu</w:t>
      </w:r>
      <w:r w:rsidR="303BB6F3" w:rsidRPr="005B689F">
        <w:rPr>
          <w:color w:val="auto"/>
          <w:szCs w:val="24"/>
        </w:rPr>
        <w:t xml:space="preserve"> täiendatakse §-</w:t>
      </w:r>
      <w:r w:rsidR="00B0595F">
        <w:rPr>
          <w:color w:val="auto"/>
          <w:szCs w:val="24"/>
        </w:rPr>
        <w:t>de</w:t>
      </w:r>
      <w:r w:rsidR="303BB6F3" w:rsidRPr="005B689F">
        <w:rPr>
          <w:color w:val="auto"/>
          <w:szCs w:val="24"/>
        </w:rPr>
        <w:t>ga 81</w:t>
      </w:r>
      <w:r w:rsidR="006C7EE0" w:rsidRPr="005B689F">
        <w:rPr>
          <w:color w:val="auto"/>
          <w:szCs w:val="24"/>
          <w:vertAlign w:val="superscript"/>
        </w:rPr>
        <w:t>6</w:t>
      </w:r>
      <w:r w:rsidR="303BB6F3" w:rsidRPr="005B689F">
        <w:rPr>
          <w:color w:val="auto"/>
          <w:szCs w:val="24"/>
        </w:rPr>
        <w:t xml:space="preserve"> </w:t>
      </w:r>
      <w:r w:rsidR="00894205">
        <w:rPr>
          <w:color w:val="auto"/>
          <w:szCs w:val="24"/>
        </w:rPr>
        <w:t>ja 81</w:t>
      </w:r>
      <w:r w:rsidR="00DE2839" w:rsidRPr="00C236D9">
        <w:rPr>
          <w:color w:val="auto"/>
          <w:szCs w:val="24"/>
          <w:vertAlign w:val="superscript"/>
        </w:rPr>
        <w:t>7</w:t>
      </w:r>
      <w:r w:rsidR="00DE2839">
        <w:rPr>
          <w:color w:val="auto"/>
          <w:szCs w:val="24"/>
        </w:rPr>
        <w:t xml:space="preserve"> </w:t>
      </w:r>
      <w:r w:rsidR="303BB6F3" w:rsidRPr="005B689F">
        <w:rPr>
          <w:color w:val="auto"/>
          <w:szCs w:val="24"/>
        </w:rPr>
        <w:t xml:space="preserve">järgmises sõnastuses: </w:t>
      </w:r>
    </w:p>
    <w:p w14:paraId="3A284B7E" w14:textId="3A483F74" w:rsidR="00AD3B07" w:rsidRDefault="00320946" w:rsidP="00110F42">
      <w:pPr>
        <w:spacing w:line="240" w:lineRule="auto"/>
        <w:ind w:left="0" w:right="0"/>
        <w:rPr>
          <w:b/>
          <w:bCs/>
          <w:color w:val="auto"/>
          <w:szCs w:val="24"/>
        </w:rPr>
      </w:pPr>
      <w:bookmarkStart w:id="18" w:name="_Hlk199513136"/>
      <w:r w:rsidRPr="005B689F">
        <w:rPr>
          <w:color w:val="auto"/>
          <w:szCs w:val="24"/>
        </w:rPr>
        <w:t>„</w:t>
      </w:r>
      <w:r w:rsidR="0015146F" w:rsidRPr="005B689F">
        <w:rPr>
          <w:b/>
          <w:bCs/>
          <w:color w:val="auto"/>
          <w:szCs w:val="24"/>
        </w:rPr>
        <w:t xml:space="preserve">§ </w:t>
      </w:r>
      <w:r w:rsidR="007A3E1A" w:rsidRPr="005B689F">
        <w:rPr>
          <w:b/>
          <w:bCs/>
          <w:color w:val="auto"/>
          <w:szCs w:val="24"/>
        </w:rPr>
        <w:t>81</w:t>
      </w:r>
      <w:r w:rsidR="007A3E1A" w:rsidRPr="005B689F">
        <w:rPr>
          <w:b/>
          <w:bCs/>
          <w:color w:val="auto"/>
          <w:szCs w:val="24"/>
          <w:vertAlign w:val="superscript"/>
        </w:rPr>
        <w:t>6</w:t>
      </w:r>
      <w:r w:rsidR="009668FA" w:rsidRPr="005B689F">
        <w:rPr>
          <w:b/>
          <w:bCs/>
          <w:color w:val="auto"/>
          <w:szCs w:val="24"/>
        </w:rPr>
        <w:t xml:space="preserve"> </w:t>
      </w:r>
      <w:r w:rsidR="0015146F" w:rsidRPr="005B689F">
        <w:rPr>
          <w:b/>
          <w:bCs/>
          <w:color w:val="auto"/>
          <w:szCs w:val="24"/>
        </w:rPr>
        <w:t>. 202</w:t>
      </w:r>
      <w:r w:rsidR="009668FA" w:rsidRPr="005B689F">
        <w:rPr>
          <w:b/>
          <w:bCs/>
          <w:color w:val="auto"/>
          <w:szCs w:val="24"/>
        </w:rPr>
        <w:t>6</w:t>
      </w:r>
      <w:r w:rsidR="0015146F" w:rsidRPr="005B689F">
        <w:rPr>
          <w:b/>
          <w:bCs/>
          <w:color w:val="auto"/>
          <w:szCs w:val="24"/>
        </w:rPr>
        <w:t>. aasta riigieelarvega seotud erisused</w:t>
      </w:r>
    </w:p>
    <w:p w14:paraId="09A06FAD" w14:textId="77777777" w:rsidR="00061B70" w:rsidRPr="005B689F" w:rsidRDefault="00061B70" w:rsidP="00110F42">
      <w:pPr>
        <w:spacing w:line="240" w:lineRule="auto"/>
        <w:ind w:left="0" w:right="0"/>
        <w:rPr>
          <w:b/>
          <w:bCs/>
          <w:color w:val="auto"/>
          <w:szCs w:val="24"/>
        </w:rPr>
      </w:pPr>
    </w:p>
    <w:p w14:paraId="1A64CDBC" w14:textId="0758B7E3" w:rsidR="006C0EDD" w:rsidRPr="005B689F" w:rsidRDefault="006C0EDD" w:rsidP="006C0EDD">
      <w:pPr>
        <w:spacing w:after="0" w:line="240" w:lineRule="auto"/>
        <w:ind w:left="0" w:right="0"/>
        <w:rPr>
          <w:color w:val="auto"/>
        </w:rPr>
      </w:pPr>
      <w:r w:rsidRPr="6110D336">
        <w:rPr>
          <w:color w:val="auto"/>
        </w:rPr>
        <w:t xml:space="preserve">Käesoleva seaduse 2025. aasta 1. detsembril </w:t>
      </w:r>
      <w:ins w:id="19" w:author="Maria Sults - JUSTDIGI" w:date="2025-08-13T10:11:00Z" w16du:dateUtc="2025-08-13T07:11:00Z">
        <w:r w:rsidR="0053204A">
          <w:rPr>
            <w:color w:val="auto"/>
          </w:rPr>
          <w:t xml:space="preserve">jõustunud </w:t>
        </w:r>
      </w:ins>
      <w:del w:id="20" w:author="Maria Sults - JUSTDIGI" w:date="2025-08-13T10:11:00Z" w16du:dateUtc="2025-08-13T07:11:00Z">
        <w:r w:rsidRPr="6110D336" w:rsidDel="0053204A">
          <w:rPr>
            <w:color w:val="auto"/>
          </w:rPr>
          <w:delText>jõustuva</w:delText>
        </w:r>
      </w:del>
      <w:r w:rsidRPr="6110D336">
        <w:rPr>
          <w:color w:val="auto"/>
        </w:rPr>
        <w:t xml:space="preserve"> redaktsiooni § 26 lõikeid 5¹ ja 8, § 56 lõikeid 1, 2</w:t>
      </w:r>
      <w:r w:rsidRPr="6110D336">
        <w:rPr>
          <w:color w:val="auto"/>
          <w:vertAlign w:val="superscript"/>
        </w:rPr>
        <w:t xml:space="preserve">2 </w:t>
      </w:r>
      <w:r>
        <w:rPr>
          <w:color w:val="auto"/>
        </w:rPr>
        <w:t>ja</w:t>
      </w:r>
      <w:r w:rsidRPr="6110D336">
        <w:rPr>
          <w:color w:val="auto"/>
        </w:rPr>
        <w:t xml:space="preserve"> 2</w:t>
      </w:r>
      <w:r w:rsidRPr="6110D336">
        <w:rPr>
          <w:color w:val="auto"/>
          <w:vertAlign w:val="superscript"/>
        </w:rPr>
        <w:t>3</w:t>
      </w:r>
      <w:r w:rsidRPr="6110D336">
        <w:rPr>
          <w:color w:val="auto"/>
        </w:rPr>
        <w:t xml:space="preserve"> </w:t>
      </w:r>
      <w:r>
        <w:rPr>
          <w:color w:val="auto"/>
        </w:rPr>
        <w:t>ning</w:t>
      </w:r>
      <w:r w:rsidRPr="6110D336">
        <w:rPr>
          <w:color w:val="auto"/>
        </w:rPr>
        <w:t xml:space="preserve"> § 58 lõiget 1 kohaldatakse </w:t>
      </w:r>
      <w:r>
        <w:rPr>
          <w:color w:val="auto"/>
        </w:rPr>
        <w:t>esimest korda</w:t>
      </w:r>
      <w:r w:rsidRPr="6110D336">
        <w:rPr>
          <w:color w:val="auto"/>
        </w:rPr>
        <w:t xml:space="preserve"> 2026. aasta riigieelarvele.</w:t>
      </w:r>
    </w:p>
    <w:p w14:paraId="12395642" w14:textId="2B05A668" w:rsidR="0015146F" w:rsidRPr="005B689F" w:rsidRDefault="0015146F" w:rsidP="00110F42">
      <w:pPr>
        <w:spacing w:line="240" w:lineRule="auto"/>
        <w:ind w:left="0" w:right="0"/>
        <w:rPr>
          <w:color w:val="auto"/>
          <w:szCs w:val="24"/>
        </w:rPr>
      </w:pPr>
    </w:p>
    <w:bookmarkEnd w:id="18"/>
    <w:p w14:paraId="1B67CE07" w14:textId="77777777" w:rsidR="00246EB5" w:rsidRDefault="00246EB5" w:rsidP="00110F42">
      <w:pPr>
        <w:spacing w:line="240" w:lineRule="auto"/>
        <w:ind w:left="0" w:right="0"/>
        <w:rPr>
          <w:color w:val="auto"/>
          <w:szCs w:val="24"/>
        </w:rPr>
      </w:pPr>
    </w:p>
    <w:p w14:paraId="34DBC8E6" w14:textId="30900A9D" w:rsidR="00246EB5" w:rsidRDefault="00246EB5" w:rsidP="00110F42">
      <w:pPr>
        <w:widowControl w:val="0"/>
        <w:spacing w:after="0" w:line="240" w:lineRule="auto"/>
        <w:ind w:left="0" w:right="0"/>
        <w:rPr>
          <w:b/>
          <w:bCs/>
        </w:rPr>
      </w:pPr>
      <w:r w:rsidRPr="23874459">
        <w:rPr>
          <w:b/>
          <w:bCs/>
        </w:rPr>
        <w:t>§ 81</w:t>
      </w:r>
      <w:r w:rsidR="001C7177">
        <w:rPr>
          <w:b/>
          <w:bCs/>
          <w:vertAlign w:val="superscript"/>
        </w:rPr>
        <w:t>7</w:t>
      </w:r>
      <w:r w:rsidRPr="23874459">
        <w:rPr>
          <w:b/>
          <w:bCs/>
        </w:rPr>
        <w:t xml:space="preserve">. Enne </w:t>
      </w:r>
      <w:r w:rsidR="00737F1E">
        <w:rPr>
          <w:b/>
          <w:bCs/>
        </w:rPr>
        <w:t>2025</w:t>
      </w:r>
      <w:r w:rsidRPr="23874459">
        <w:rPr>
          <w:b/>
          <w:bCs/>
        </w:rPr>
        <w:t xml:space="preserve">. aasta 1. </w:t>
      </w:r>
      <w:r w:rsidR="005A2EF4">
        <w:rPr>
          <w:b/>
          <w:bCs/>
        </w:rPr>
        <w:t>detsembrit</w:t>
      </w:r>
      <w:r w:rsidRPr="23874459">
        <w:rPr>
          <w:b/>
          <w:bCs/>
        </w:rPr>
        <w:t xml:space="preserve"> kehtestatud valdkonna eest vastutava ministri kehtestatud määruste kohaldamine</w:t>
      </w:r>
    </w:p>
    <w:p w14:paraId="4D3B8F2F" w14:textId="77777777" w:rsidR="0083380E" w:rsidRDefault="0083380E" w:rsidP="00110F42">
      <w:pPr>
        <w:widowControl w:val="0"/>
        <w:spacing w:after="0" w:line="240" w:lineRule="auto"/>
        <w:ind w:left="0" w:right="0"/>
      </w:pPr>
    </w:p>
    <w:p w14:paraId="6EB6EA98" w14:textId="1BFFD341" w:rsidR="00246EB5" w:rsidRDefault="00246EB5" w:rsidP="00110F42">
      <w:pPr>
        <w:widowControl w:val="0"/>
        <w:spacing w:after="0" w:line="240" w:lineRule="auto"/>
        <w:ind w:left="0" w:right="0"/>
      </w:pPr>
      <w:r w:rsidRPr="23874459">
        <w:t>Käesoleva seaduse § 53¹ lõike 1 alusel enne 202</w:t>
      </w:r>
      <w:r w:rsidR="00A75156">
        <w:t>5</w:t>
      </w:r>
      <w:r w:rsidRPr="23874459">
        <w:t xml:space="preserve">. aasta 1. </w:t>
      </w:r>
      <w:r w:rsidR="00A75156">
        <w:t>detsembrit</w:t>
      </w:r>
      <w:r w:rsidRPr="23874459">
        <w:t xml:space="preserve"> kehtestatud valdkonna eest vastutava ministri määruse alusel pooleli olevatele toetuste andmise menetlustele, toetuste kasutamisele ning </w:t>
      </w:r>
      <w:r w:rsidR="003C49F8">
        <w:t>nende</w:t>
      </w:r>
      <w:r w:rsidRPr="23874459">
        <w:t xml:space="preserve"> aruandlusele ja kontrollile kohaldatakse käesoleva seaduse ja selle </w:t>
      </w:r>
      <w:commentRangeStart w:id="21"/>
      <w:r w:rsidRPr="23874459">
        <w:lastRenderedPageBreak/>
        <w:t>alusel kehtestatud määruse enne 202</w:t>
      </w:r>
      <w:r w:rsidR="00A75156">
        <w:t>5</w:t>
      </w:r>
      <w:r w:rsidRPr="23874459">
        <w:t xml:space="preserve">. aasta 1. </w:t>
      </w:r>
      <w:r w:rsidR="00A75156">
        <w:t>detsembrit</w:t>
      </w:r>
      <w:r w:rsidRPr="23874459">
        <w:t xml:space="preserve"> kehtinud redaktsiooni</w:t>
      </w:r>
      <w:commentRangeEnd w:id="21"/>
      <w:r w:rsidR="00B2148F">
        <w:rPr>
          <w:rStyle w:val="Kommentaariviide"/>
        </w:rPr>
        <w:commentReference w:id="21"/>
      </w:r>
      <w:r w:rsidRPr="23874459">
        <w:t>.</w:t>
      </w:r>
      <w:r w:rsidR="003C49F8">
        <w:t>“</w:t>
      </w:r>
      <w:r w:rsidR="002313BF">
        <w:t>;</w:t>
      </w:r>
    </w:p>
    <w:p w14:paraId="187617CE" w14:textId="364A657B" w:rsidR="005A2E6A" w:rsidRDefault="005A2E6A" w:rsidP="00110F42">
      <w:pPr>
        <w:spacing w:after="0" w:line="240" w:lineRule="auto"/>
        <w:ind w:left="0" w:right="0"/>
        <w:rPr>
          <w:b/>
          <w:bCs/>
        </w:rPr>
      </w:pPr>
    </w:p>
    <w:p w14:paraId="53F6FBF6" w14:textId="175DFF87" w:rsidR="00A756C6" w:rsidRPr="006954B0" w:rsidRDefault="00A15096" w:rsidP="00110F42">
      <w:pPr>
        <w:spacing w:after="0" w:line="240" w:lineRule="auto"/>
        <w:ind w:left="0" w:right="0"/>
        <w:rPr>
          <w:color w:val="auto"/>
        </w:rPr>
      </w:pPr>
      <w:r>
        <w:rPr>
          <w:b/>
          <w:bCs/>
          <w:color w:val="auto"/>
        </w:rPr>
        <w:t>66</w:t>
      </w:r>
      <w:r w:rsidR="00A756C6" w:rsidRPr="006954B0">
        <w:rPr>
          <w:b/>
          <w:bCs/>
          <w:color w:val="auto"/>
        </w:rPr>
        <w:t>)</w:t>
      </w:r>
      <w:r w:rsidR="00A756C6" w:rsidRPr="006954B0">
        <w:rPr>
          <w:color w:val="auto"/>
        </w:rPr>
        <w:t xml:space="preserve"> seaduse normitehnilist märkust täiendatakse pärast tekstiosa „(ELT L 306, 23.11.2011, lk</w:t>
      </w:r>
      <w:r w:rsidR="0053093A">
        <w:rPr>
          <w:color w:val="auto"/>
        </w:rPr>
        <w:t> </w:t>
      </w:r>
      <w:r w:rsidR="00A756C6" w:rsidRPr="006954B0">
        <w:rPr>
          <w:color w:val="auto"/>
        </w:rPr>
        <w:t>41–47)“ tekstiosaga „, muudetud direktiiviga (EL) 2024/1265 (ELT L</w:t>
      </w:r>
      <w:r w:rsidR="00C30592">
        <w:rPr>
          <w:color w:val="auto"/>
        </w:rPr>
        <w:t>,</w:t>
      </w:r>
      <w:r w:rsidR="00A756C6" w:rsidRPr="006954B0">
        <w:rPr>
          <w:color w:val="auto"/>
        </w:rPr>
        <w:t xml:space="preserve"> 2024/1265, 30.04.2024)</w:t>
      </w:r>
      <w:r w:rsidR="00657C43">
        <w:rPr>
          <w:color w:val="auto"/>
        </w:rPr>
        <w:t>“</w:t>
      </w:r>
      <w:r w:rsidR="00A756C6" w:rsidRPr="006954B0">
        <w:rPr>
          <w:color w:val="auto"/>
        </w:rPr>
        <w:t xml:space="preserve">. </w:t>
      </w:r>
    </w:p>
    <w:p w14:paraId="452CE4B5" w14:textId="77777777" w:rsidR="00A756C6" w:rsidRDefault="00A756C6" w:rsidP="00110F42">
      <w:pPr>
        <w:spacing w:after="0" w:line="240" w:lineRule="auto"/>
        <w:ind w:left="0" w:right="0"/>
      </w:pPr>
    </w:p>
    <w:p w14:paraId="7CD58DD1" w14:textId="6FD98AD4" w:rsidR="00313AD7" w:rsidRPr="005B689F" w:rsidRDefault="00313AD7" w:rsidP="00D349A7">
      <w:pPr>
        <w:spacing w:after="0" w:line="240" w:lineRule="auto"/>
        <w:ind w:left="0" w:right="0" w:firstLine="0"/>
        <w:jc w:val="left"/>
        <w:rPr>
          <w:b/>
          <w:color w:val="auto"/>
          <w:szCs w:val="24"/>
        </w:rPr>
      </w:pPr>
      <w:r w:rsidRPr="005B689F">
        <w:rPr>
          <w:b/>
          <w:color w:val="auto"/>
          <w:szCs w:val="24"/>
        </w:rPr>
        <w:t>§ 2. Seaduse jõustumine</w:t>
      </w:r>
    </w:p>
    <w:p w14:paraId="4B9A37F7" w14:textId="77777777" w:rsidR="00AD3B07" w:rsidRPr="005B689F" w:rsidRDefault="00AD3B07" w:rsidP="00D349A7">
      <w:pPr>
        <w:spacing w:after="0" w:line="240" w:lineRule="auto"/>
        <w:ind w:left="0" w:right="0" w:firstLine="0"/>
        <w:jc w:val="left"/>
        <w:rPr>
          <w:b/>
          <w:color w:val="auto"/>
          <w:szCs w:val="24"/>
        </w:rPr>
      </w:pPr>
    </w:p>
    <w:p w14:paraId="27AE9552" w14:textId="2BADB98E" w:rsidR="00313AD7" w:rsidRPr="005B689F" w:rsidRDefault="00313AD7" w:rsidP="00D349A7">
      <w:pPr>
        <w:spacing w:after="16" w:line="240" w:lineRule="auto"/>
        <w:ind w:left="0" w:right="0" w:firstLine="0"/>
        <w:jc w:val="left"/>
        <w:rPr>
          <w:color w:val="auto"/>
          <w:szCs w:val="24"/>
        </w:rPr>
      </w:pPr>
      <w:r w:rsidRPr="00760A85">
        <w:rPr>
          <w:color w:val="auto"/>
          <w:szCs w:val="24"/>
        </w:rPr>
        <w:t>Käesolev seadus jõustub 202</w:t>
      </w:r>
      <w:r w:rsidR="005B3FF4" w:rsidRPr="00760A85">
        <w:rPr>
          <w:color w:val="auto"/>
          <w:szCs w:val="24"/>
        </w:rPr>
        <w:t>5</w:t>
      </w:r>
      <w:r w:rsidRPr="00760A85">
        <w:rPr>
          <w:color w:val="auto"/>
          <w:szCs w:val="24"/>
        </w:rPr>
        <w:t xml:space="preserve">. aasta 1. </w:t>
      </w:r>
      <w:r w:rsidR="1071A4E5" w:rsidRPr="00760A85">
        <w:rPr>
          <w:color w:val="auto"/>
          <w:szCs w:val="24"/>
        </w:rPr>
        <w:t>detsembril</w:t>
      </w:r>
      <w:r w:rsidRPr="00760A85">
        <w:rPr>
          <w:color w:val="auto"/>
          <w:szCs w:val="24"/>
        </w:rPr>
        <w:t>.</w:t>
      </w:r>
    </w:p>
    <w:p w14:paraId="62426120" w14:textId="5E471A24" w:rsidR="00273457" w:rsidRDefault="00273457" w:rsidP="00D349A7">
      <w:pPr>
        <w:spacing w:after="64" w:line="240" w:lineRule="auto"/>
        <w:ind w:left="0" w:right="0" w:firstLine="0"/>
        <w:jc w:val="left"/>
        <w:rPr>
          <w:color w:val="auto"/>
        </w:rPr>
      </w:pPr>
    </w:p>
    <w:p w14:paraId="7AB49251" w14:textId="77777777" w:rsidR="003F5041" w:rsidRDefault="003F5041" w:rsidP="00D349A7">
      <w:pPr>
        <w:spacing w:after="64" w:line="240" w:lineRule="auto"/>
        <w:ind w:left="0" w:right="0" w:firstLine="0"/>
        <w:jc w:val="left"/>
        <w:rPr>
          <w:color w:val="auto"/>
        </w:rPr>
      </w:pPr>
    </w:p>
    <w:p w14:paraId="06B8C249" w14:textId="53D5BEEB" w:rsidR="00952660" w:rsidRDefault="00952660" w:rsidP="00D349A7">
      <w:pPr>
        <w:spacing w:after="64" w:line="240" w:lineRule="auto"/>
        <w:ind w:left="0" w:right="0" w:firstLine="0"/>
        <w:jc w:val="left"/>
        <w:rPr>
          <w:color w:val="auto"/>
        </w:rPr>
      </w:pPr>
      <w:r>
        <w:rPr>
          <w:color w:val="auto"/>
        </w:rPr>
        <w:t>Lauri Hussar</w:t>
      </w:r>
    </w:p>
    <w:p w14:paraId="18644283" w14:textId="77777777" w:rsidR="00EF582C" w:rsidRDefault="00EF582C" w:rsidP="00D349A7">
      <w:pPr>
        <w:spacing w:after="64" w:line="240" w:lineRule="auto"/>
        <w:ind w:left="0" w:right="0" w:firstLine="0"/>
        <w:jc w:val="left"/>
        <w:rPr>
          <w:color w:val="auto"/>
        </w:rPr>
      </w:pPr>
      <w:r>
        <w:rPr>
          <w:color w:val="auto"/>
        </w:rPr>
        <w:t>Riigikogu esimees</w:t>
      </w:r>
    </w:p>
    <w:p w14:paraId="59586B9D" w14:textId="77777777" w:rsidR="00EF582C" w:rsidRDefault="00EF582C" w:rsidP="00D349A7">
      <w:pPr>
        <w:spacing w:after="64" w:line="240" w:lineRule="auto"/>
        <w:ind w:left="0" w:right="0" w:firstLine="0"/>
        <w:jc w:val="left"/>
        <w:rPr>
          <w:color w:val="auto"/>
        </w:rPr>
      </w:pPr>
    </w:p>
    <w:p w14:paraId="30253F93" w14:textId="37C5B32B" w:rsidR="00EF582C" w:rsidRDefault="00EF582C" w:rsidP="00D349A7">
      <w:pPr>
        <w:spacing w:after="64" w:line="240" w:lineRule="auto"/>
        <w:ind w:left="0" w:right="0" w:firstLine="0"/>
        <w:jc w:val="left"/>
        <w:rPr>
          <w:color w:val="auto"/>
        </w:rPr>
      </w:pPr>
      <w:r w:rsidRPr="00EF582C">
        <w:rPr>
          <w:color w:val="auto"/>
        </w:rPr>
        <w:t>Tallinn, ….. ……. 202</w:t>
      </w:r>
      <w:r w:rsidR="00A45602">
        <w:rPr>
          <w:color w:val="auto"/>
        </w:rPr>
        <w:t>5</w:t>
      </w:r>
    </w:p>
    <w:p w14:paraId="2004C691" w14:textId="77777777" w:rsidR="00EF582C" w:rsidRDefault="00EF582C" w:rsidP="00D349A7">
      <w:pPr>
        <w:spacing w:after="64" w:line="240" w:lineRule="auto"/>
        <w:ind w:left="0" w:right="0" w:firstLine="0"/>
        <w:jc w:val="left"/>
        <w:rPr>
          <w:color w:val="auto"/>
        </w:rPr>
      </w:pPr>
    </w:p>
    <w:p w14:paraId="72426C2F" w14:textId="77777777" w:rsidR="00EF582C" w:rsidRPr="006748AD" w:rsidRDefault="00EF582C" w:rsidP="00D349A7">
      <w:pPr>
        <w:spacing w:after="64" w:line="240" w:lineRule="auto"/>
        <w:ind w:left="0" w:right="0" w:firstLine="0"/>
        <w:jc w:val="left"/>
        <w:rPr>
          <w:color w:val="auto"/>
        </w:rPr>
      </w:pPr>
      <w:bookmarkStart w:id="22" w:name="_Hlk72157774"/>
      <w:r w:rsidRPr="00EF582C">
        <w:rPr>
          <w:color w:val="auto"/>
        </w:rPr>
        <w:t>_________________________________________________________________________</w:t>
      </w:r>
    </w:p>
    <w:bookmarkEnd w:id="22"/>
    <w:p w14:paraId="793D3A29" w14:textId="77777777" w:rsidR="00273457" w:rsidRPr="006748AD" w:rsidRDefault="00EA55A5" w:rsidP="00110F42">
      <w:pPr>
        <w:spacing w:after="27" w:line="240" w:lineRule="auto"/>
        <w:ind w:left="0" w:right="0"/>
        <w:rPr>
          <w:color w:val="auto"/>
        </w:rPr>
      </w:pPr>
      <w:r w:rsidRPr="006748AD">
        <w:rPr>
          <w:color w:val="auto"/>
        </w:rPr>
        <w:t xml:space="preserve">Algatab Vabariigi Valitsus </w:t>
      </w:r>
    </w:p>
    <w:p w14:paraId="3CED3719" w14:textId="175ED02D" w:rsidR="00273457" w:rsidRDefault="00D219D7" w:rsidP="00110F42">
      <w:pPr>
        <w:spacing w:after="27" w:line="240" w:lineRule="auto"/>
        <w:ind w:left="0" w:right="0"/>
        <w:rPr>
          <w:color w:val="auto"/>
        </w:rPr>
      </w:pPr>
      <w:r w:rsidRPr="006748AD">
        <w:rPr>
          <w:color w:val="auto"/>
        </w:rPr>
        <w:t>………………… 202</w:t>
      </w:r>
      <w:r w:rsidR="00A45602">
        <w:rPr>
          <w:color w:val="auto"/>
        </w:rPr>
        <w:t>5</w:t>
      </w:r>
    </w:p>
    <w:p w14:paraId="5DBC4121" w14:textId="675231BA" w:rsidR="00273457" w:rsidRPr="00760A85" w:rsidRDefault="00EA55A5" w:rsidP="00D349A7">
      <w:pPr>
        <w:spacing w:after="16" w:line="240" w:lineRule="auto"/>
        <w:ind w:left="0" w:right="0" w:firstLine="0"/>
        <w:jc w:val="left"/>
        <w:rPr>
          <w:iCs/>
          <w:color w:val="auto"/>
        </w:rPr>
      </w:pPr>
      <w:r w:rsidRPr="00760A85">
        <w:rPr>
          <w:iCs/>
          <w:color w:val="auto"/>
        </w:rPr>
        <w:t xml:space="preserve">(allkirjastatud digitaalselt) </w:t>
      </w:r>
    </w:p>
    <w:sectPr w:rsidR="00273457" w:rsidRPr="00760A85" w:rsidSect="00B61165">
      <w:headerReference w:type="default" r:id="rId15"/>
      <w:footerReference w:type="even" r:id="rId16"/>
      <w:footerReference w:type="default" r:id="rId17"/>
      <w:footerReference w:type="first" r:id="rId18"/>
      <w:pgSz w:w="11906" w:h="16838" w:code="9"/>
      <w:pgMar w:top="1134" w:right="1134" w:bottom="1134" w:left="1701" w:header="709" w:footer="709"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ia Sults - JUSTDIGI" w:date="2025-08-11T17:17:00Z" w:initials="MS">
    <w:p w14:paraId="0E5DA367" w14:textId="77777777" w:rsidR="00F81DBE" w:rsidRDefault="00F81DBE" w:rsidP="00F81DBE">
      <w:pPr>
        <w:pStyle w:val="Kommentaaritekst"/>
        <w:ind w:left="0" w:firstLine="0"/>
        <w:jc w:val="left"/>
      </w:pPr>
      <w:r>
        <w:rPr>
          <w:rStyle w:val="Kommentaariviide"/>
        </w:rPr>
        <w:annotationRef/>
      </w:r>
      <w:r>
        <w:t xml:space="preserve">HÕNTE käsiraamatust (vt lk 58): "Kuigi Riigikogule esitataval eelnõul ei ole eelnõu versiooni kuupäev nõutav, on see eelnõu menetlemise eelnevates etappides siiski vajalik, et tekste eristada. " Seletuskirja paremasse nurka on ka soovituslik vers kuupäev märkida, siis on lihtsam hoomata, mis EN versiooni juurde SK kuulub.  </w:t>
      </w:r>
    </w:p>
  </w:comment>
  <w:comment w:id="5" w:author="Maria Sults - JUSTDIGI" w:date="2025-08-12T09:40:00Z" w:initials="MS">
    <w:p w14:paraId="18194BCE" w14:textId="42CDF20B" w:rsidR="00961380" w:rsidRDefault="00961380" w:rsidP="00961380">
      <w:pPr>
        <w:pStyle w:val="Kommentaaritekst"/>
        <w:ind w:left="0" w:firstLine="0"/>
        <w:jc w:val="left"/>
      </w:pPr>
      <w:r>
        <w:rPr>
          <w:rStyle w:val="Kommentaariviide"/>
        </w:rPr>
        <w:annotationRef/>
      </w:r>
      <w:r>
        <w:t xml:space="preserve">Tuleks tõsta eelmise rea lause lõppu </w:t>
      </w:r>
    </w:p>
  </w:comment>
  <w:comment w:id="6" w:author="Maria Sults - JUSTDIGI" w:date="2025-08-12T11:53:00Z" w:initials="MS">
    <w:p w14:paraId="231055FB" w14:textId="77777777" w:rsidR="00643FCF" w:rsidRDefault="00643FCF" w:rsidP="00643FCF">
      <w:pPr>
        <w:pStyle w:val="Kommentaaritekst"/>
        <w:ind w:left="0" w:firstLine="0"/>
        <w:jc w:val="left"/>
      </w:pPr>
      <w:r>
        <w:rPr>
          <w:rStyle w:val="Kommentaariviide"/>
        </w:rPr>
        <w:annotationRef/>
      </w:r>
      <w:r>
        <w:t xml:space="preserve">Palun kontrollige viidet. Sellise numbriga paragrahvi ei ole kavandatud ja pole ka kehtivas RES-is. </w:t>
      </w:r>
    </w:p>
  </w:comment>
  <w:comment w:id="9" w:author="Maria Sults - JUSTDIGI" w:date="2025-08-12T13:31:00Z" w:initials="MS">
    <w:p w14:paraId="73B83BC7" w14:textId="77777777" w:rsidR="00311976" w:rsidRDefault="00311976" w:rsidP="00311976">
      <w:pPr>
        <w:pStyle w:val="Kommentaaritekst"/>
        <w:ind w:left="0" w:firstLine="0"/>
        <w:jc w:val="left"/>
      </w:pPr>
      <w:r>
        <w:rPr>
          <w:rStyle w:val="Kommentaariviide"/>
        </w:rPr>
        <w:annotationRef/>
      </w:r>
      <w:r>
        <w:t>Kas siin on mõeldud "riigieelarve seadusega" siis peaks kirjutama "käesoleva seadusega"</w:t>
      </w:r>
    </w:p>
  </w:comment>
  <w:comment w:id="12" w:author="Maria Sults - JUSTDIGI" w:date="2025-08-12T13:21:00Z" w:initials="MS">
    <w:p w14:paraId="66ADC6CB" w14:textId="5FF7EF7C" w:rsidR="00B24C68" w:rsidRDefault="00B24C68" w:rsidP="00B24C68">
      <w:pPr>
        <w:pStyle w:val="Kommentaaritekst"/>
        <w:ind w:left="0" w:firstLine="0"/>
        <w:jc w:val="left"/>
      </w:pPr>
      <w:r>
        <w:rPr>
          <w:rStyle w:val="Kommentaariviide"/>
        </w:rPr>
        <w:annotationRef/>
      </w:r>
      <w:r>
        <w:t xml:space="preserve">Volitusnormi ulatus muutub. Nt kehtiva volitusnormi alusel ei ole ette nähtud toetusena antud vahendite või selle jäägi tagasinõudmise tingimuste kehtestamise õigust (tegelikult ka kohustust, sest vastavalt volitusnormi sõnastusele on minister kohustatud määrust kehtestada). Palun kontrollige, kas volitusnormi ulatuse muudatuse tõttu on vaja muuta ka volitusnormi alusel varem kehtestatud </w:t>
      </w:r>
      <w:hyperlink r:id="rId1" w:history="1">
        <w:r w:rsidRPr="00406899">
          <w:rPr>
            <w:rStyle w:val="Hperlink"/>
          </w:rPr>
          <w:t>määrused</w:t>
        </w:r>
      </w:hyperlink>
      <w:r>
        <w:t xml:space="preserve">.    </w:t>
      </w:r>
    </w:p>
  </w:comment>
  <w:comment w:id="13" w:author="Maria Sults - JUSTDIGI" w:date="2025-08-12T12:55:00Z" w:initials="MS">
    <w:p w14:paraId="069221AC" w14:textId="2A34E67B" w:rsidR="00EB59A3" w:rsidRDefault="009641E3" w:rsidP="00EB59A3">
      <w:pPr>
        <w:pStyle w:val="Kommentaaritekst"/>
        <w:ind w:left="0" w:firstLine="0"/>
        <w:jc w:val="left"/>
      </w:pPr>
      <w:r>
        <w:rPr>
          <w:rStyle w:val="Kommentaariviide"/>
        </w:rPr>
        <w:annotationRef/>
      </w:r>
      <w:r w:rsidR="00EB59A3">
        <w:t xml:space="preserve">Uus volitusnorm. Palun täiendage seletuskirja p 8 "Rakendusaktid" </w:t>
      </w:r>
    </w:p>
  </w:comment>
  <w:comment w:id="14" w:author="Maria Sults - JUSTDIGI" w:date="2025-08-12T13:02:00Z" w:initials="MS">
    <w:p w14:paraId="6D67A5BA" w14:textId="77777777" w:rsidR="00B6304A" w:rsidRDefault="00B6304A" w:rsidP="00B6304A">
      <w:pPr>
        <w:pStyle w:val="Kommentaaritekst"/>
        <w:ind w:left="0" w:firstLine="0"/>
        <w:jc w:val="left"/>
      </w:pPr>
      <w:r>
        <w:rPr>
          <w:rStyle w:val="Kommentaariviide"/>
        </w:rPr>
        <w:annotationRef/>
      </w:r>
      <w:r>
        <w:t xml:space="preserve">Uus volitusnorm. Palun täiendage seletuskirja p 8 "Rakendusaktid" </w:t>
      </w:r>
    </w:p>
  </w:comment>
  <w:comment w:id="15" w:author="Maria Sults - JUSTDIGI" w:date="2025-08-12T13:25:00Z" w:initials="MS">
    <w:p w14:paraId="60F30EAA" w14:textId="77777777" w:rsidR="00D61BD1" w:rsidRDefault="00D61BD1" w:rsidP="00D61BD1">
      <w:pPr>
        <w:pStyle w:val="Kommentaaritekst"/>
        <w:ind w:left="0" w:firstLine="0"/>
        <w:jc w:val="left"/>
      </w:pPr>
      <w:r>
        <w:rPr>
          <w:rStyle w:val="Kommentaariviide"/>
        </w:rPr>
        <w:annotationRef/>
      </w:r>
      <w:r>
        <w:t xml:space="preserve">Uus volitusnorm. Palun täiendage seletuskirja p 8.  </w:t>
      </w:r>
    </w:p>
  </w:comment>
  <w:comment w:id="21" w:author="Maria Sults - JUSTDIGI" w:date="2025-08-12T15:14:00Z" w:initials="MS">
    <w:p w14:paraId="77DF0D3C" w14:textId="77777777" w:rsidR="00B2148F" w:rsidRDefault="00B2148F" w:rsidP="00B2148F">
      <w:pPr>
        <w:pStyle w:val="Kommentaaritekst"/>
        <w:ind w:left="0" w:firstLine="0"/>
        <w:jc w:val="left"/>
      </w:pPr>
      <w:r>
        <w:rPr>
          <w:rStyle w:val="Kommentaariviide"/>
        </w:rPr>
        <w:annotationRef/>
      </w:r>
      <w:r>
        <w:t xml:space="preserve">Siin on ka viide sellele, et rakendusaktid lähevad muutmisele. Palun seletuskirja p 8 täiendada.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E5DA367" w15:done="0"/>
  <w15:commentEx w15:paraId="18194BCE" w15:done="0"/>
  <w15:commentEx w15:paraId="231055FB" w15:done="0"/>
  <w15:commentEx w15:paraId="73B83BC7" w15:done="0"/>
  <w15:commentEx w15:paraId="66ADC6CB" w15:done="0"/>
  <w15:commentEx w15:paraId="069221AC" w15:done="0"/>
  <w15:commentEx w15:paraId="6D67A5BA" w15:done="0"/>
  <w15:commentEx w15:paraId="60F30EAA" w15:done="0"/>
  <w15:commentEx w15:paraId="77DF0D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9621A8B" w16cex:dateUtc="2025-08-11T14:17:00Z"/>
  <w16cex:commentExtensible w16cex:durableId="49D8049A" w16cex:dateUtc="2025-08-12T06:40:00Z"/>
  <w16cex:commentExtensible w16cex:durableId="54C0EA7F" w16cex:dateUtc="2025-08-12T08:53:00Z"/>
  <w16cex:commentExtensible w16cex:durableId="01731BE6" w16cex:dateUtc="2025-08-12T10:31:00Z"/>
  <w16cex:commentExtensible w16cex:durableId="52E17C47" w16cex:dateUtc="2025-08-12T10:21:00Z"/>
  <w16cex:commentExtensible w16cex:durableId="49D28133" w16cex:dateUtc="2025-08-12T09:55:00Z"/>
  <w16cex:commentExtensible w16cex:durableId="2A049179" w16cex:dateUtc="2025-08-12T10:02:00Z"/>
  <w16cex:commentExtensible w16cex:durableId="52A17692" w16cex:dateUtc="2025-08-12T10:25:00Z"/>
  <w16cex:commentExtensible w16cex:durableId="6B4F4192" w16cex:dateUtc="2025-08-12T12: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E5DA367" w16cid:durableId="59621A8B"/>
  <w16cid:commentId w16cid:paraId="18194BCE" w16cid:durableId="49D8049A"/>
  <w16cid:commentId w16cid:paraId="231055FB" w16cid:durableId="54C0EA7F"/>
  <w16cid:commentId w16cid:paraId="73B83BC7" w16cid:durableId="01731BE6"/>
  <w16cid:commentId w16cid:paraId="66ADC6CB" w16cid:durableId="52E17C47"/>
  <w16cid:commentId w16cid:paraId="069221AC" w16cid:durableId="49D28133"/>
  <w16cid:commentId w16cid:paraId="6D67A5BA" w16cid:durableId="2A049179"/>
  <w16cid:commentId w16cid:paraId="60F30EAA" w16cid:durableId="52A17692"/>
  <w16cid:commentId w16cid:paraId="77DF0D3C" w16cid:durableId="6B4F41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6ED9E" w14:textId="77777777" w:rsidR="002A5CD1" w:rsidRDefault="002A5CD1">
      <w:pPr>
        <w:spacing w:after="0" w:line="240" w:lineRule="auto"/>
      </w:pPr>
      <w:r>
        <w:separator/>
      </w:r>
    </w:p>
  </w:endnote>
  <w:endnote w:type="continuationSeparator" w:id="0">
    <w:p w14:paraId="57A219F8" w14:textId="77777777" w:rsidR="002A5CD1" w:rsidRDefault="002A5CD1">
      <w:pPr>
        <w:spacing w:after="0" w:line="240" w:lineRule="auto"/>
      </w:pPr>
      <w:r>
        <w:continuationSeparator/>
      </w:r>
    </w:p>
  </w:endnote>
  <w:endnote w:type="continuationNotice" w:id="1">
    <w:p w14:paraId="0CFAFE4E" w14:textId="77777777" w:rsidR="002A5CD1" w:rsidRDefault="002A5C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9B658" w14:textId="77777777" w:rsidR="007A664B" w:rsidRDefault="007A664B">
    <w:pPr>
      <w:spacing w:after="0" w:line="259" w:lineRule="auto"/>
      <w:ind w:left="0" w:right="2"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7B253C1C" w14:textId="77777777" w:rsidR="007A664B" w:rsidRDefault="007A664B">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FB9D8" w14:textId="6CADBC40" w:rsidR="007A664B" w:rsidRDefault="007A664B">
    <w:pPr>
      <w:spacing w:after="0" w:line="259" w:lineRule="auto"/>
      <w:ind w:left="0" w:right="2"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876FE1">
      <w:rPr>
        <w:rFonts w:ascii="Calibri" w:eastAsia="Calibri" w:hAnsi="Calibri" w:cs="Calibri"/>
        <w:noProof/>
        <w:sz w:val="22"/>
      </w:rPr>
      <w:t>3</w:t>
    </w:r>
    <w:r>
      <w:rPr>
        <w:rFonts w:ascii="Calibri" w:eastAsia="Calibri" w:hAnsi="Calibri" w:cs="Calibri"/>
        <w:sz w:val="22"/>
      </w:rPr>
      <w:fldChar w:fldCharType="end"/>
    </w:r>
    <w:r>
      <w:rPr>
        <w:rFonts w:ascii="Calibri" w:eastAsia="Calibri" w:hAnsi="Calibri" w:cs="Calibri"/>
        <w:sz w:val="22"/>
      </w:rPr>
      <w:t xml:space="preserve"> </w:t>
    </w:r>
  </w:p>
  <w:p w14:paraId="46698177" w14:textId="77777777" w:rsidR="007A664B" w:rsidRDefault="007A664B">
    <w:pPr>
      <w:spacing w:after="0" w:line="259" w:lineRule="auto"/>
      <w:ind w:left="0"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CF77D" w14:textId="77777777" w:rsidR="007A664B" w:rsidRDefault="007A664B">
    <w:pPr>
      <w:spacing w:after="0" w:line="259" w:lineRule="auto"/>
      <w:ind w:left="0" w:right="2"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56EF5CB0" w14:textId="77777777" w:rsidR="007A664B" w:rsidRDefault="007A664B">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5FC1E" w14:textId="77777777" w:rsidR="002A5CD1" w:rsidRDefault="002A5CD1">
      <w:pPr>
        <w:spacing w:after="0" w:line="240" w:lineRule="auto"/>
      </w:pPr>
      <w:r>
        <w:separator/>
      </w:r>
    </w:p>
  </w:footnote>
  <w:footnote w:type="continuationSeparator" w:id="0">
    <w:p w14:paraId="2A48A133" w14:textId="77777777" w:rsidR="002A5CD1" w:rsidRDefault="002A5CD1">
      <w:pPr>
        <w:spacing w:after="0" w:line="240" w:lineRule="auto"/>
      </w:pPr>
      <w:r>
        <w:continuationSeparator/>
      </w:r>
    </w:p>
  </w:footnote>
  <w:footnote w:type="continuationNotice" w:id="1">
    <w:p w14:paraId="6CC25B37" w14:textId="77777777" w:rsidR="002A5CD1" w:rsidRDefault="002A5C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C0C11" w14:textId="77777777" w:rsidR="007937D0" w:rsidRDefault="007937D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477F8"/>
    <w:multiLevelType w:val="hybridMultilevel"/>
    <w:tmpl w:val="70F02F7C"/>
    <w:lvl w:ilvl="0" w:tplc="FBE28FB4">
      <w:start w:val="3"/>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2BA0C5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D92DC9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A7E9A5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7760F6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D2680C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6784B6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34E2DE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BAAC8F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EB3134"/>
    <w:multiLevelType w:val="multilevel"/>
    <w:tmpl w:val="9B12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593EE9"/>
    <w:multiLevelType w:val="hybridMultilevel"/>
    <w:tmpl w:val="DB4EC32C"/>
    <w:lvl w:ilvl="0" w:tplc="28E079A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A5A3447"/>
    <w:multiLevelType w:val="hybridMultilevel"/>
    <w:tmpl w:val="916EA3DE"/>
    <w:lvl w:ilvl="0" w:tplc="14BE39B8">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8E84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EE8B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6ACB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B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4EE4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A6D9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6286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5A3F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9CF1AA5"/>
    <w:multiLevelType w:val="hybridMultilevel"/>
    <w:tmpl w:val="FE8A9FCA"/>
    <w:lvl w:ilvl="0" w:tplc="1A0A524E">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5" w15:restartNumberingAfterBreak="0">
    <w:nsid w:val="2C6F512C"/>
    <w:multiLevelType w:val="hybridMultilevel"/>
    <w:tmpl w:val="D6E6E7C0"/>
    <w:lvl w:ilvl="0" w:tplc="A0EAC8B2">
      <w:start w:val="1"/>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6" w15:restartNumberingAfterBreak="0">
    <w:nsid w:val="2DC35BB4"/>
    <w:multiLevelType w:val="hybridMultilevel"/>
    <w:tmpl w:val="1262BA3E"/>
    <w:lvl w:ilvl="0" w:tplc="EED88E6A">
      <w:start w:val="1"/>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7" w15:restartNumberingAfterBreak="0">
    <w:nsid w:val="31BD5AE0"/>
    <w:multiLevelType w:val="hybridMultilevel"/>
    <w:tmpl w:val="AE6E5440"/>
    <w:lvl w:ilvl="0" w:tplc="8C82F58C">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8" w15:restartNumberingAfterBreak="0">
    <w:nsid w:val="322A33F5"/>
    <w:multiLevelType w:val="hybridMultilevel"/>
    <w:tmpl w:val="F9D2AEBA"/>
    <w:lvl w:ilvl="0" w:tplc="BA525E6A">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482A99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B4E02D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EDAE04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45A3D0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B0473E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48A9BB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918D8D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77A60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A7E35D5"/>
    <w:multiLevelType w:val="hybridMultilevel"/>
    <w:tmpl w:val="E7AE9A00"/>
    <w:lvl w:ilvl="0" w:tplc="56DCCC64">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D0DE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5AB9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FABF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BEE7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7E08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D80B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18C3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A4FA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1E529E8"/>
    <w:multiLevelType w:val="hybridMultilevel"/>
    <w:tmpl w:val="AF840184"/>
    <w:lvl w:ilvl="0" w:tplc="9AFAD654">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AA10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C6F8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C6DA9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80B5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381E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629C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98EC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BAAB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55C12D4"/>
    <w:multiLevelType w:val="hybridMultilevel"/>
    <w:tmpl w:val="533477F2"/>
    <w:lvl w:ilvl="0" w:tplc="4B8E121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B272F3B"/>
    <w:multiLevelType w:val="hybridMultilevel"/>
    <w:tmpl w:val="844CDDF2"/>
    <w:lvl w:ilvl="0" w:tplc="D3FCF73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B97032B"/>
    <w:multiLevelType w:val="hybridMultilevel"/>
    <w:tmpl w:val="57DCEA74"/>
    <w:lvl w:ilvl="0" w:tplc="5588D16A">
      <w:start w:val="1"/>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14" w15:restartNumberingAfterBreak="0">
    <w:nsid w:val="5FF459D4"/>
    <w:multiLevelType w:val="hybridMultilevel"/>
    <w:tmpl w:val="15E0BB3A"/>
    <w:lvl w:ilvl="0" w:tplc="12DE1C2C">
      <w:start w:val="2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FFD36F0"/>
    <w:multiLevelType w:val="hybridMultilevel"/>
    <w:tmpl w:val="BC84A7DA"/>
    <w:lvl w:ilvl="0" w:tplc="C03A122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B641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BE23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8C7A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16A3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F267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789D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56C10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B0D4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80A0453"/>
    <w:multiLevelType w:val="hybridMultilevel"/>
    <w:tmpl w:val="19AA0E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EF04560"/>
    <w:multiLevelType w:val="hybridMultilevel"/>
    <w:tmpl w:val="26D295B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5173991"/>
    <w:multiLevelType w:val="hybridMultilevel"/>
    <w:tmpl w:val="435C8AF4"/>
    <w:lvl w:ilvl="0" w:tplc="344CC17E">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CC5E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BEF6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CE56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C059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5E93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F673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362A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B05E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58B276A"/>
    <w:multiLevelType w:val="hybridMultilevel"/>
    <w:tmpl w:val="8A9ACB26"/>
    <w:lvl w:ilvl="0" w:tplc="0E7850A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FC75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2CD6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DC93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62DF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5CFF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0A12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1C70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E037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7165D09"/>
    <w:multiLevelType w:val="hybridMultilevel"/>
    <w:tmpl w:val="E104FC1A"/>
    <w:lvl w:ilvl="0" w:tplc="26F61058">
      <w:start w:val="2"/>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384259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D200D3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2ECB83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326FF5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68A7EA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482D47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062CBC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BB26ED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B623BEF"/>
    <w:multiLevelType w:val="hybridMultilevel"/>
    <w:tmpl w:val="004A7968"/>
    <w:lvl w:ilvl="0" w:tplc="8872023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DC65EB2"/>
    <w:multiLevelType w:val="hybridMultilevel"/>
    <w:tmpl w:val="25385086"/>
    <w:lvl w:ilvl="0" w:tplc="AA088768">
      <w:start w:val="8"/>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3527C7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9AE607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7420A9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600666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14EE7A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7D045E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B24864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3147DF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16cid:durableId="1318918576">
    <w:abstractNumId w:val="8"/>
  </w:num>
  <w:num w:numId="2" w16cid:durableId="299845797">
    <w:abstractNumId w:val="19"/>
  </w:num>
  <w:num w:numId="3" w16cid:durableId="826630921">
    <w:abstractNumId w:val="18"/>
  </w:num>
  <w:num w:numId="4" w16cid:durableId="1571039089">
    <w:abstractNumId w:val="0"/>
  </w:num>
  <w:num w:numId="5" w16cid:durableId="1832016883">
    <w:abstractNumId w:val="20"/>
  </w:num>
  <w:num w:numId="6" w16cid:durableId="931938029">
    <w:abstractNumId w:val="9"/>
  </w:num>
  <w:num w:numId="7" w16cid:durableId="720060573">
    <w:abstractNumId w:val="10"/>
  </w:num>
  <w:num w:numId="8" w16cid:durableId="1163661528">
    <w:abstractNumId w:val="3"/>
  </w:num>
  <w:num w:numId="9" w16cid:durableId="984704105">
    <w:abstractNumId w:val="15"/>
  </w:num>
  <w:num w:numId="10" w16cid:durableId="1491630807">
    <w:abstractNumId w:val="22"/>
  </w:num>
  <w:num w:numId="11" w16cid:durableId="2002925932">
    <w:abstractNumId w:val="5"/>
  </w:num>
  <w:num w:numId="12" w16cid:durableId="5988761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0274530">
    <w:abstractNumId w:val="14"/>
  </w:num>
  <w:num w:numId="14" w16cid:durableId="1237010891">
    <w:abstractNumId w:val="1"/>
  </w:num>
  <w:num w:numId="15" w16cid:durableId="1329095970">
    <w:abstractNumId w:val="2"/>
  </w:num>
  <w:num w:numId="16" w16cid:durableId="2056350345">
    <w:abstractNumId w:val="4"/>
  </w:num>
  <w:num w:numId="17" w16cid:durableId="988242318">
    <w:abstractNumId w:val="6"/>
  </w:num>
  <w:num w:numId="18" w16cid:durableId="240601456">
    <w:abstractNumId w:val="17"/>
  </w:num>
  <w:num w:numId="19" w16cid:durableId="1313604888">
    <w:abstractNumId w:val="11"/>
  </w:num>
  <w:num w:numId="20" w16cid:durableId="1692141333">
    <w:abstractNumId w:val="16"/>
  </w:num>
  <w:num w:numId="21" w16cid:durableId="1758138279">
    <w:abstractNumId w:val="21"/>
  </w:num>
  <w:num w:numId="22" w16cid:durableId="1794211330">
    <w:abstractNumId w:val="12"/>
  </w:num>
  <w:num w:numId="23" w16cid:durableId="1595478628">
    <w:abstractNumId w:val="7"/>
  </w:num>
  <w:num w:numId="24" w16cid:durableId="132188484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 Sults - JUSTDIGI">
    <w15:presenceInfo w15:providerId="AD" w15:userId="S::maria.sults@justdigi.ee::7e8fc527-d8b9-474d-8b31-477573ede3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457"/>
    <w:rsid w:val="000003F2"/>
    <w:rsid w:val="00000A45"/>
    <w:rsid w:val="00001507"/>
    <w:rsid w:val="000026A1"/>
    <w:rsid w:val="00003242"/>
    <w:rsid w:val="00004C0D"/>
    <w:rsid w:val="00004C66"/>
    <w:rsid w:val="00005DCA"/>
    <w:rsid w:val="00006AC9"/>
    <w:rsid w:val="00011D18"/>
    <w:rsid w:val="00012C74"/>
    <w:rsid w:val="000135F4"/>
    <w:rsid w:val="000142B4"/>
    <w:rsid w:val="000145EF"/>
    <w:rsid w:val="000147CD"/>
    <w:rsid w:val="00014E96"/>
    <w:rsid w:val="00015A26"/>
    <w:rsid w:val="00015B6E"/>
    <w:rsid w:val="00015C9A"/>
    <w:rsid w:val="00015DD1"/>
    <w:rsid w:val="00016F30"/>
    <w:rsid w:val="00017330"/>
    <w:rsid w:val="0001746B"/>
    <w:rsid w:val="00017747"/>
    <w:rsid w:val="0002007D"/>
    <w:rsid w:val="000208DC"/>
    <w:rsid w:val="00020BAD"/>
    <w:rsid w:val="00021769"/>
    <w:rsid w:val="00022618"/>
    <w:rsid w:val="000226E6"/>
    <w:rsid w:val="00023149"/>
    <w:rsid w:val="00023AE2"/>
    <w:rsid w:val="0002410B"/>
    <w:rsid w:val="00024B0C"/>
    <w:rsid w:val="00024BC0"/>
    <w:rsid w:val="00024C11"/>
    <w:rsid w:val="00025474"/>
    <w:rsid w:val="00026DA6"/>
    <w:rsid w:val="00027440"/>
    <w:rsid w:val="0002751E"/>
    <w:rsid w:val="000309D9"/>
    <w:rsid w:val="00031A29"/>
    <w:rsid w:val="00032751"/>
    <w:rsid w:val="0003313E"/>
    <w:rsid w:val="000335C8"/>
    <w:rsid w:val="00033B92"/>
    <w:rsid w:val="00034FC8"/>
    <w:rsid w:val="00036984"/>
    <w:rsid w:val="00036AC7"/>
    <w:rsid w:val="00037E99"/>
    <w:rsid w:val="00040805"/>
    <w:rsid w:val="000427E3"/>
    <w:rsid w:val="000432E7"/>
    <w:rsid w:val="0004332D"/>
    <w:rsid w:val="00043363"/>
    <w:rsid w:val="0004372A"/>
    <w:rsid w:val="00043754"/>
    <w:rsid w:val="00043AE6"/>
    <w:rsid w:val="0004443A"/>
    <w:rsid w:val="0004712C"/>
    <w:rsid w:val="000475D9"/>
    <w:rsid w:val="00050C4D"/>
    <w:rsid w:val="00050C95"/>
    <w:rsid w:val="00052C6C"/>
    <w:rsid w:val="0005309E"/>
    <w:rsid w:val="00055202"/>
    <w:rsid w:val="00055721"/>
    <w:rsid w:val="00055D1A"/>
    <w:rsid w:val="0005602B"/>
    <w:rsid w:val="0006009D"/>
    <w:rsid w:val="000600FF"/>
    <w:rsid w:val="00060602"/>
    <w:rsid w:val="000608BC"/>
    <w:rsid w:val="000610A1"/>
    <w:rsid w:val="00061B70"/>
    <w:rsid w:val="0006245F"/>
    <w:rsid w:val="00062E04"/>
    <w:rsid w:val="0006319D"/>
    <w:rsid w:val="0006418D"/>
    <w:rsid w:val="00066888"/>
    <w:rsid w:val="00067F58"/>
    <w:rsid w:val="00072A8F"/>
    <w:rsid w:val="00072D1D"/>
    <w:rsid w:val="000744E0"/>
    <w:rsid w:val="00074D18"/>
    <w:rsid w:val="000803CD"/>
    <w:rsid w:val="000805AF"/>
    <w:rsid w:val="00080C7F"/>
    <w:rsid w:val="000817B2"/>
    <w:rsid w:val="000819B5"/>
    <w:rsid w:val="000825B9"/>
    <w:rsid w:val="00083380"/>
    <w:rsid w:val="00083768"/>
    <w:rsid w:val="00083D74"/>
    <w:rsid w:val="00084851"/>
    <w:rsid w:val="000859D9"/>
    <w:rsid w:val="00086458"/>
    <w:rsid w:val="000869A6"/>
    <w:rsid w:val="000869F2"/>
    <w:rsid w:val="00086EE9"/>
    <w:rsid w:val="000871D1"/>
    <w:rsid w:val="0008787C"/>
    <w:rsid w:val="000878F7"/>
    <w:rsid w:val="00090D2B"/>
    <w:rsid w:val="00092616"/>
    <w:rsid w:val="0009294F"/>
    <w:rsid w:val="000938DD"/>
    <w:rsid w:val="00093BB5"/>
    <w:rsid w:val="000941D5"/>
    <w:rsid w:val="00095BB1"/>
    <w:rsid w:val="00095F69"/>
    <w:rsid w:val="00096C51"/>
    <w:rsid w:val="000977DB"/>
    <w:rsid w:val="000A102E"/>
    <w:rsid w:val="000A2B36"/>
    <w:rsid w:val="000A2BD4"/>
    <w:rsid w:val="000A466D"/>
    <w:rsid w:val="000A49EC"/>
    <w:rsid w:val="000A4BE7"/>
    <w:rsid w:val="000A51C9"/>
    <w:rsid w:val="000A5313"/>
    <w:rsid w:val="000A6196"/>
    <w:rsid w:val="000A691D"/>
    <w:rsid w:val="000A6D9C"/>
    <w:rsid w:val="000A74E1"/>
    <w:rsid w:val="000A7985"/>
    <w:rsid w:val="000B0E49"/>
    <w:rsid w:val="000B0F59"/>
    <w:rsid w:val="000B1931"/>
    <w:rsid w:val="000B32E2"/>
    <w:rsid w:val="000B55C2"/>
    <w:rsid w:val="000B5A95"/>
    <w:rsid w:val="000B5BD5"/>
    <w:rsid w:val="000B63B7"/>
    <w:rsid w:val="000B6E19"/>
    <w:rsid w:val="000B6E87"/>
    <w:rsid w:val="000B7101"/>
    <w:rsid w:val="000B713D"/>
    <w:rsid w:val="000B731A"/>
    <w:rsid w:val="000B73F3"/>
    <w:rsid w:val="000B7561"/>
    <w:rsid w:val="000B7C0C"/>
    <w:rsid w:val="000C01AA"/>
    <w:rsid w:val="000C2455"/>
    <w:rsid w:val="000C31B1"/>
    <w:rsid w:val="000C34E0"/>
    <w:rsid w:val="000C656E"/>
    <w:rsid w:val="000C6D48"/>
    <w:rsid w:val="000D04EC"/>
    <w:rsid w:val="000D0B7B"/>
    <w:rsid w:val="000D2840"/>
    <w:rsid w:val="000D2908"/>
    <w:rsid w:val="000D35E2"/>
    <w:rsid w:val="000D35FB"/>
    <w:rsid w:val="000D385E"/>
    <w:rsid w:val="000D44F3"/>
    <w:rsid w:val="000D4784"/>
    <w:rsid w:val="000D4B1C"/>
    <w:rsid w:val="000D5F3D"/>
    <w:rsid w:val="000D656A"/>
    <w:rsid w:val="000D6B51"/>
    <w:rsid w:val="000D6D5D"/>
    <w:rsid w:val="000D7A53"/>
    <w:rsid w:val="000E01E0"/>
    <w:rsid w:val="000E0738"/>
    <w:rsid w:val="000E12E3"/>
    <w:rsid w:val="000E1D60"/>
    <w:rsid w:val="000E1DF8"/>
    <w:rsid w:val="000E2228"/>
    <w:rsid w:val="000E322C"/>
    <w:rsid w:val="000E351D"/>
    <w:rsid w:val="000E3EAA"/>
    <w:rsid w:val="000E4060"/>
    <w:rsid w:val="000E4546"/>
    <w:rsid w:val="000E4AA7"/>
    <w:rsid w:val="000E5D49"/>
    <w:rsid w:val="000E789D"/>
    <w:rsid w:val="000E7C79"/>
    <w:rsid w:val="000F007C"/>
    <w:rsid w:val="000F0BD3"/>
    <w:rsid w:val="000F0BE5"/>
    <w:rsid w:val="000F10BF"/>
    <w:rsid w:val="000F112C"/>
    <w:rsid w:val="000F1175"/>
    <w:rsid w:val="000F4008"/>
    <w:rsid w:val="000F4FFA"/>
    <w:rsid w:val="000F518B"/>
    <w:rsid w:val="000F559A"/>
    <w:rsid w:val="000F589E"/>
    <w:rsid w:val="000F62B1"/>
    <w:rsid w:val="001007B6"/>
    <w:rsid w:val="00105BCE"/>
    <w:rsid w:val="001064FA"/>
    <w:rsid w:val="00106DBE"/>
    <w:rsid w:val="00107541"/>
    <w:rsid w:val="00107D9C"/>
    <w:rsid w:val="00110897"/>
    <w:rsid w:val="00110B4F"/>
    <w:rsid w:val="00110F42"/>
    <w:rsid w:val="00110FF2"/>
    <w:rsid w:val="00114882"/>
    <w:rsid w:val="00114EBA"/>
    <w:rsid w:val="0011523F"/>
    <w:rsid w:val="001156F6"/>
    <w:rsid w:val="00116B01"/>
    <w:rsid w:val="0011734D"/>
    <w:rsid w:val="00117887"/>
    <w:rsid w:val="00120A82"/>
    <w:rsid w:val="001214E9"/>
    <w:rsid w:val="0012422C"/>
    <w:rsid w:val="00124AA5"/>
    <w:rsid w:val="001271E1"/>
    <w:rsid w:val="00127597"/>
    <w:rsid w:val="001278E4"/>
    <w:rsid w:val="001307FC"/>
    <w:rsid w:val="00130C40"/>
    <w:rsid w:val="00130EAF"/>
    <w:rsid w:val="001319D9"/>
    <w:rsid w:val="0013248B"/>
    <w:rsid w:val="001325C2"/>
    <w:rsid w:val="00135779"/>
    <w:rsid w:val="00135C7E"/>
    <w:rsid w:val="00136962"/>
    <w:rsid w:val="0013770F"/>
    <w:rsid w:val="00140CD3"/>
    <w:rsid w:val="00141313"/>
    <w:rsid w:val="001414D1"/>
    <w:rsid w:val="00142FA9"/>
    <w:rsid w:val="00143107"/>
    <w:rsid w:val="001442E1"/>
    <w:rsid w:val="00144A7C"/>
    <w:rsid w:val="00145CE3"/>
    <w:rsid w:val="00145FA5"/>
    <w:rsid w:val="00147692"/>
    <w:rsid w:val="001501AB"/>
    <w:rsid w:val="0015092C"/>
    <w:rsid w:val="00150C38"/>
    <w:rsid w:val="0015146F"/>
    <w:rsid w:val="00152F99"/>
    <w:rsid w:val="00154EAA"/>
    <w:rsid w:val="00156F86"/>
    <w:rsid w:val="00157129"/>
    <w:rsid w:val="00157B78"/>
    <w:rsid w:val="00160155"/>
    <w:rsid w:val="00160430"/>
    <w:rsid w:val="0016051F"/>
    <w:rsid w:val="001609DC"/>
    <w:rsid w:val="00160A3C"/>
    <w:rsid w:val="00161641"/>
    <w:rsid w:val="001629AA"/>
    <w:rsid w:val="00163061"/>
    <w:rsid w:val="0016359F"/>
    <w:rsid w:val="00164BAD"/>
    <w:rsid w:val="001651FD"/>
    <w:rsid w:val="00165593"/>
    <w:rsid w:val="00165754"/>
    <w:rsid w:val="00167088"/>
    <w:rsid w:val="00167E63"/>
    <w:rsid w:val="00170316"/>
    <w:rsid w:val="00173D04"/>
    <w:rsid w:val="00174978"/>
    <w:rsid w:val="00174DEC"/>
    <w:rsid w:val="001777A6"/>
    <w:rsid w:val="0018072D"/>
    <w:rsid w:val="00180834"/>
    <w:rsid w:val="001809CA"/>
    <w:rsid w:val="001833FD"/>
    <w:rsid w:val="001837AE"/>
    <w:rsid w:val="00183A8B"/>
    <w:rsid w:val="00183EBE"/>
    <w:rsid w:val="001845BC"/>
    <w:rsid w:val="00184D54"/>
    <w:rsid w:val="00184F13"/>
    <w:rsid w:val="00184F7C"/>
    <w:rsid w:val="00185353"/>
    <w:rsid w:val="00185448"/>
    <w:rsid w:val="0018629F"/>
    <w:rsid w:val="00186768"/>
    <w:rsid w:val="001873DA"/>
    <w:rsid w:val="0019058E"/>
    <w:rsid w:val="00190AB4"/>
    <w:rsid w:val="00190E1C"/>
    <w:rsid w:val="0019318B"/>
    <w:rsid w:val="00193B68"/>
    <w:rsid w:val="001955F4"/>
    <w:rsid w:val="00195C02"/>
    <w:rsid w:val="00195D73"/>
    <w:rsid w:val="00196513"/>
    <w:rsid w:val="001970B5"/>
    <w:rsid w:val="001974EF"/>
    <w:rsid w:val="0019784F"/>
    <w:rsid w:val="001A0F3B"/>
    <w:rsid w:val="001A1154"/>
    <w:rsid w:val="001A2DCE"/>
    <w:rsid w:val="001A4127"/>
    <w:rsid w:val="001A4E3C"/>
    <w:rsid w:val="001A529A"/>
    <w:rsid w:val="001A52A2"/>
    <w:rsid w:val="001A52F0"/>
    <w:rsid w:val="001A622A"/>
    <w:rsid w:val="001A6A8F"/>
    <w:rsid w:val="001A6C40"/>
    <w:rsid w:val="001A7120"/>
    <w:rsid w:val="001A7703"/>
    <w:rsid w:val="001A7B41"/>
    <w:rsid w:val="001B0924"/>
    <w:rsid w:val="001B1102"/>
    <w:rsid w:val="001B1661"/>
    <w:rsid w:val="001B1A01"/>
    <w:rsid w:val="001B1B86"/>
    <w:rsid w:val="001B313E"/>
    <w:rsid w:val="001B3550"/>
    <w:rsid w:val="001B357C"/>
    <w:rsid w:val="001B3C87"/>
    <w:rsid w:val="001B4962"/>
    <w:rsid w:val="001B52E4"/>
    <w:rsid w:val="001B60B7"/>
    <w:rsid w:val="001B640F"/>
    <w:rsid w:val="001B6904"/>
    <w:rsid w:val="001B6DEF"/>
    <w:rsid w:val="001B71FD"/>
    <w:rsid w:val="001B7654"/>
    <w:rsid w:val="001B7927"/>
    <w:rsid w:val="001C08BE"/>
    <w:rsid w:val="001C16EA"/>
    <w:rsid w:val="001C17C8"/>
    <w:rsid w:val="001C241D"/>
    <w:rsid w:val="001C242F"/>
    <w:rsid w:val="001C2EB1"/>
    <w:rsid w:val="001C3B37"/>
    <w:rsid w:val="001C602F"/>
    <w:rsid w:val="001C667E"/>
    <w:rsid w:val="001C68D5"/>
    <w:rsid w:val="001C6C7C"/>
    <w:rsid w:val="001C6E70"/>
    <w:rsid w:val="001C7177"/>
    <w:rsid w:val="001C73E2"/>
    <w:rsid w:val="001D0DB0"/>
    <w:rsid w:val="001D1237"/>
    <w:rsid w:val="001D2870"/>
    <w:rsid w:val="001D4AED"/>
    <w:rsid w:val="001D4D2D"/>
    <w:rsid w:val="001D5383"/>
    <w:rsid w:val="001D56B2"/>
    <w:rsid w:val="001D5E93"/>
    <w:rsid w:val="001D6B27"/>
    <w:rsid w:val="001D7708"/>
    <w:rsid w:val="001D7780"/>
    <w:rsid w:val="001E020A"/>
    <w:rsid w:val="001E21E6"/>
    <w:rsid w:val="001E2501"/>
    <w:rsid w:val="001E2852"/>
    <w:rsid w:val="001E4B6A"/>
    <w:rsid w:val="001E680C"/>
    <w:rsid w:val="001F0FA4"/>
    <w:rsid w:val="001F1156"/>
    <w:rsid w:val="001F2338"/>
    <w:rsid w:val="001F2A1F"/>
    <w:rsid w:val="001F2B6B"/>
    <w:rsid w:val="001F350B"/>
    <w:rsid w:val="001F49BD"/>
    <w:rsid w:val="001F49D4"/>
    <w:rsid w:val="001F49F7"/>
    <w:rsid w:val="001F5C29"/>
    <w:rsid w:val="001F5F38"/>
    <w:rsid w:val="001F6561"/>
    <w:rsid w:val="001F689F"/>
    <w:rsid w:val="001F7272"/>
    <w:rsid w:val="001F7B1B"/>
    <w:rsid w:val="001F7B50"/>
    <w:rsid w:val="001F7CED"/>
    <w:rsid w:val="00200BD1"/>
    <w:rsid w:val="00201C43"/>
    <w:rsid w:val="00201EC4"/>
    <w:rsid w:val="0020299E"/>
    <w:rsid w:val="00202FCB"/>
    <w:rsid w:val="00203C97"/>
    <w:rsid w:val="002042C6"/>
    <w:rsid w:val="00205922"/>
    <w:rsid w:val="00205A50"/>
    <w:rsid w:val="00205F28"/>
    <w:rsid w:val="00206065"/>
    <w:rsid w:val="0020688D"/>
    <w:rsid w:val="002070E8"/>
    <w:rsid w:val="00207C4E"/>
    <w:rsid w:val="002111A3"/>
    <w:rsid w:val="00211A90"/>
    <w:rsid w:val="0021202A"/>
    <w:rsid w:val="00212D1B"/>
    <w:rsid w:val="00214AB5"/>
    <w:rsid w:val="002154EF"/>
    <w:rsid w:val="002155F5"/>
    <w:rsid w:val="0021712F"/>
    <w:rsid w:val="00217297"/>
    <w:rsid w:val="0022243F"/>
    <w:rsid w:val="00222482"/>
    <w:rsid w:val="002234A1"/>
    <w:rsid w:val="0022490E"/>
    <w:rsid w:val="00224F58"/>
    <w:rsid w:val="00224FF0"/>
    <w:rsid w:val="0022511E"/>
    <w:rsid w:val="00225198"/>
    <w:rsid w:val="002257DE"/>
    <w:rsid w:val="002258C1"/>
    <w:rsid w:val="00225D70"/>
    <w:rsid w:val="002263A1"/>
    <w:rsid w:val="00226516"/>
    <w:rsid w:val="002269B7"/>
    <w:rsid w:val="0022708C"/>
    <w:rsid w:val="00227F0F"/>
    <w:rsid w:val="002313BF"/>
    <w:rsid w:val="0023152D"/>
    <w:rsid w:val="00232F01"/>
    <w:rsid w:val="00233682"/>
    <w:rsid w:val="00234633"/>
    <w:rsid w:val="002346EB"/>
    <w:rsid w:val="00234772"/>
    <w:rsid w:val="00234D82"/>
    <w:rsid w:val="0023537C"/>
    <w:rsid w:val="0023596C"/>
    <w:rsid w:val="002359EF"/>
    <w:rsid w:val="00236237"/>
    <w:rsid w:val="002369B9"/>
    <w:rsid w:val="002370D2"/>
    <w:rsid w:val="0023781F"/>
    <w:rsid w:val="00240B08"/>
    <w:rsid w:val="00240E3F"/>
    <w:rsid w:val="002415CD"/>
    <w:rsid w:val="00243C67"/>
    <w:rsid w:val="00243DBA"/>
    <w:rsid w:val="00245C2B"/>
    <w:rsid w:val="00245C64"/>
    <w:rsid w:val="0024668F"/>
    <w:rsid w:val="00246EB5"/>
    <w:rsid w:val="00247A0F"/>
    <w:rsid w:val="00247B52"/>
    <w:rsid w:val="002509DC"/>
    <w:rsid w:val="00250DF3"/>
    <w:rsid w:val="00250F1B"/>
    <w:rsid w:val="002510C2"/>
    <w:rsid w:val="00251339"/>
    <w:rsid w:val="002520B8"/>
    <w:rsid w:val="00253249"/>
    <w:rsid w:val="00253865"/>
    <w:rsid w:val="00253969"/>
    <w:rsid w:val="002548F6"/>
    <w:rsid w:val="002549E1"/>
    <w:rsid w:val="0025558E"/>
    <w:rsid w:val="00255999"/>
    <w:rsid w:val="00255E74"/>
    <w:rsid w:val="00261F17"/>
    <w:rsid w:val="0026374C"/>
    <w:rsid w:val="00263D84"/>
    <w:rsid w:val="002678D6"/>
    <w:rsid w:val="0027105A"/>
    <w:rsid w:val="00272444"/>
    <w:rsid w:val="00272971"/>
    <w:rsid w:val="00273457"/>
    <w:rsid w:val="00274648"/>
    <w:rsid w:val="00274DBD"/>
    <w:rsid w:val="00275432"/>
    <w:rsid w:val="0027627D"/>
    <w:rsid w:val="00276700"/>
    <w:rsid w:val="002767ED"/>
    <w:rsid w:val="00276A70"/>
    <w:rsid w:val="00276DE1"/>
    <w:rsid w:val="002803EF"/>
    <w:rsid w:val="0028179B"/>
    <w:rsid w:val="00282EB0"/>
    <w:rsid w:val="00283CBF"/>
    <w:rsid w:val="00284A39"/>
    <w:rsid w:val="00285702"/>
    <w:rsid w:val="0028572F"/>
    <w:rsid w:val="00285C03"/>
    <w:rsid w:val="00285E52"/>
    <w:rsid w:val="00286DB4"/>
    <w:rsid w:val="0028748A"/>
    <w:rsid w:val="0029104E"/>
    <w:rsid w:val="00291752"/>
    <w:rsid w:val="0029253D"/>
    <w:rsid w:val="00292652"/>
    <w:rsid w:val="00292ECC"/>
    <w:rsid w:val="00293128"/>
    <w:rsid w:val="00293788"/>
    <w:rsid w:val="0029456E"/>
    <w:rsid w:val="002A0058"/>
    <w:rsid w:val="002A01D5"/>
    <w:rsid w:val="002A0CD0"/>
    <w:rsid w:val="002A0DEA"/>
    <w:rsid w:val="002A1ECB"/>
    <w:rsid w:val="002A26DD"/>
    <w:rsid w:val="002A5CD1"/>
    <w:rsid w:val="002A657B"/>
    <w:rsid w:val="002A6D7A"/>
    <w:rsid w:val="002A7A84"/>
    <w:rsid w:val="002A7CB2"/>
    <w:rsid w:val="002B10FE"/>
    <w:rsid w:val="002B142A"/>
    <w:rsid w:val="002B17D2"/>
    <w:rsid w:val="002B1AA2"/>
    <w:rsid w:val="002B276C"/>
    <w:rsid w:val="002B402D"/>
    <w:rsid w:val="002B511C"/>
    <w:rsid w:val="002B5F48"/>
    <w:rsid w:val="002B69C8"/>
    <w:rsid w:val="002B6F63"/>
    <w:rsid w:val="002B71D3"/>
    <w:rsid w:val="002B731C"/>
    <w:rsid w:val="002C2905"/>
    <w:rsid w:val="002C3C33"/>
    <w:rsid w:val="002C48D2"/>
    <w:rsid w:val="002C618C"/>
    <w:rsid w:val="002C61C6"/>
    <w:rsid w:val="002C62CE"/>
    <w:rsid w:val="002C631C"/>
    <w:rsid w:val="002C7358"/>
    <w:rsid w:val="002C7445"/>
    <w:rsid w:val="002C7879"/>
    <w:rsid w:val="002D06B8"/>
    <w:rsid w:val="002D1805"/>
    <w:rsid w:val="002D2920"/>
    <w:rsid w:val="002D32F3"/>
    <w:rsid w:val="002D3F7A"/>
    <w:rsid w:val="002D486E"/>
    <w:rsid w:val="002D4DD1"/>
    <w:rsid w:val="002D4F5E"/>
    <w:rsid w:val="002D523E"/>
    <w:rsid w:val="002D52E7"/>
    <w:rsid w:val="002D536E"/>
    <w:rsid w:val="002D57B3"/>
    <w:rsid w:val="002D57EC"/>
    <w:rsid w:val="002D5B2C"/>
    <w:rsid w:val="002D63D3"/>
    <w:rsid w:val="002D6D2A"/>
    <w:rsid w:val="002D73BF"/>
    <w:rsid w:val="002D7A60"/>
    <w:rsid w:val="002D7C4C"/>
    <w:rsid w:val="002E2833"/>
    <w:rsid w:val="002E32D5"/>
    <w:rsid w:val="002E35E3"/>
    <w:rsid w:val="002E4A73"/>
    <w:rsid w:val="002E548C"/>
    <w:rsid w:val="002E5722"/>
    <w:rsid w:val="002E5E6F"/>
    <w:rsid w:val="002E5F5F"/>
    <w:rsid w:val="002E79E5"/>
    <w:rsid w:val="002F08A4"/>
    <w:rsid w:val="002F17EE"/>
    <w:rsid w:val="002F1898"/>
    <w:rsid w:val="002F203A"/>
    <w:rsid w:val="002F3BD3"/>
    <w:rsid w:val="002F58B9"/>
    <w:rsid w:val="002F5F76"/>
    <w:rsid w:val="003000A1"/>
    <w:rsid w:val="00300501"/>
    <w:rsid w:val="00301B48"/>
    <w:rsid w:val="003028B8"/>
    <w:rsid w:val="00302A59"/>
    <w:rsid w:val="00303089"/>
    <w:rsid w:val="0030320E"/>
    <w:rsid w:val="0030337A"/>
    <w:rsid w:val="003037D3"/>
    <w:rsid w:val="00303FEE"/>
    <w:rsid w:val="00304876"/>
    <w:rsid w:val="00306A78"/>
    <w:rsid w:val="00306BA7"/>
    <w:rsid w:val="00307066"/>
    <w:rsid w:val="00310680"/>
    <w:rsid w:val="003116B4"/>
    <w:rsid w:val="0031170F"/>
    <w:rsid w:val="00311976"/>
    <w:rsid w:val="00311C8B"/>
    <w:rsid w:val="00311DB5"/>
    <w:rsid w:val="00311F63"/>
    <w:rsid w:val="00312245"/>
    <w:rsid w:val="00312640"/>
    <w:rsid w:val="00312F21"/>
    <w:rsid w:val="00313606"/>
    <w:rsid w:val="00313660"/>
    <w:rsid w:val="0031379C"/>
    <w:rsid w:val="00313AD7"/>
    <w:rsid w:val="00314200"/>
    <w:rsid w:val="00314429"/>
    <w:rsid w:val="00314566"/>
    <w:rsid w:val="0031600B"/>
    <w:rsid w:val="0031691E"/>
    <w:rsid w:val="00316AED"/>
    <w:rsid w:val="00317099"/>
    <w:rsid w:val="003170E0"/>
    <w:rsid w:val="003175F9"/>
    <w:rsid w:val="00317FA4"/>
    <w:rsid w:val="003202D6"/>
    <w:rsid w:val="0032035C"/>
    <w:rsid w:val="00320946"/>
    <w:rsid w:val="00320DC8"/>
    <w:rsid w:val="003219CC"/>
    <w:rsid w:val="00321E53"/>
    <w:rsid w:val="00322365"/>
    <w:rsid w:val="0032360C"/>
    <w:rsid w:val="003242AC"/>
    <w:rsid w:val="003248C7"/>
    <w:rsid w:val="00324DFD"/>
    <w:rsid w:val="00326807"/>
    <w:rsid w:val="003269C0"/>
    <w:rsid w:val="00327388"/>
    <w:rsid w:val="003273C3"/>
    <w:rsid w:val="0032743E"/>
    <w:rsid w:val="003275C8"/>
    <w:rsid w:val="00331E52"/>
    <w:rsid w:val="0033301F"/>
    <w:rsid w:val="0033308E"/>
    <w:rsid w:val="003336ED"/>
    <w:rsid w:val="00333C5E"/>
    <w:rsid w:val="0033403D"/>
    <w:rsid w:val="003342BB"/>
    <w:rsid w:val="003342E5"/>
    <w:rsid w:val="00334B82"/>
    <w:rsid w:val="00334F83"/>
    <w:rsid w:val="0033529D"/>
    <w:rsid w:val="0033595E"/>
    <w:rsid w:val="00335BEE"/>
    <w:rsid w:val="00335E5E"/>
    <w:rsid w:val="00336112"/>
    <w:rsid w:val="00336D01"/>
    <w:rsid w:val="0033772B"/>
    <w:rsid w:val="00340AE2"/>
    <w:rsid w:val="003423B0"/>
    <w:rsid w:val="00343919"/>
    <w:rsid w:val="00343EC8"/>
    <w:rsid w:val="0034451B"/>
    <w:rsid w:val="00344DEA"/>
    <w:rsid w:val="003451BD"/>
    <w:rsid w:val="0034653B"/>
    <w:rsid w:val="00346757"/>
    <w:rsid w:val="0034725F"/>
    <w:rsid w:val="00347D43"/>
    <w:rsid w:val="00347D6C"/>
    <w:rsid w:val="003503A2"/>
    <w:rsid w:val="00350531"/>
    <w:rsid w:val="00350D63"/>
    <w:rsid w:val="003512A6"/>
    <w:rsid w:val="00351A18"/>
    <w:rsid w:val="00351D97"/>
    <w:rsid w:val="00351E06"/>
    <w:rsid w:val="00352EB5"/>
    <w:rsid w:val="003535AD"/>
    <w:rsid w:val="0035381F"/>
    <w:rsid w:val="00353DD8"/>
    <w:rsid w:val="00354902"/>
    <w:rsid w:val="00355640"/>
    <w:rsid w:val="00355F5A"/>
    <w:rsid w:val="00356733"/>
    <w:rsid w:val="0035675F"/>
    <w:rsid w:val="00357FF6"/>
    <w:rsid w:val="00360A37"/>
    <w:rsid w:val="00360BD8"/>
    <w:rsid w:val="0036151D"/>
    <w:rsid w:val="00361881"/>
    <w:rsid w:val="00362146"/>
    <w:rsid w:val="00362F47"/>
    <w:rsid w:val="00363C5B"/>
    <w:rsid w:val="00363FC0"/>
    <w:rsid w:val="003641BF"/>
    <w:rsid w:val="00364285"/>
    <w:rsid w:val="0036585A"/>
    <w:rsid w:val="003668F5"/>
    <w:rsid w:val="00366FC2"/>
    <w:rsid w:val="00367383"/>
    <w:rsid w:val="0036776C"/>
    <w:rsid w:val="00367BBB"/>
    <w:rsid w:val="00373892"/>
    <w:rsid w:val="00373BD3"/>
    <w:rsid w:val="00374029"/>
    <w:rsid w:val="0037462E"/>
    <w:rsid w:val="00375337"/>
    <w:rsid w:val="003756E7"/>
    <w:rsid w:val="003759FF"/>
    <w:rsid w:val="0037601F"/>
    <w:rsid w:val="0037606B"/>
    <w:rsid w:val="00376613"/>
    <w:rsid w:val="00376B23"/>
    <w:rsid w:val="00377663"/>
    <w:rsid w:val="00380B08"/>
    <w:rsid w:val="003812E4"/>
    <w:rsid w:val="0038144C"/>
    <w:rsid w:val="003814F5"/>
    <w:rsid w:val="0038160A"/>
    <w:rsid w:val="00381C4C"/>
    <w:rsid w:val="003831C5"/>
    <w:rsid w:val="00385C92"/>
    <w:rsid w:val="00386328"/>
    <w:rsid w:val="00387B8A"/>
    <w:rsid w:val="00390367"/>
    <w:rsid w:val="003921A6"/>
    <w:rsid w:val="00392272"/>
    <w:rsid w:val="0039249C"/>
    <w:rsid w:val="003934B8"/>
    <w:rsid w:val="0039354D"/>
    <w:rsid w:val="00394464"/>
    <w:rsid w:val="0039533A"/>
    <w:rsid w:val="00396090"/>
    <w:rsid w:val="003977E4"/>
    <w:rsid w:val="003A0312"/>
    <w:rsid w:val="003A0402"/>
    <w:rsid w:val="003A0866"/>
    <w:rsid w:val="003A178C"/>
    <w:rsid w:val="003A1C79"/>
    <w:rsid w:val="003A3853"/>
    <w:rsid w:val="003A3D11"/>
    <w:rsid w:val="003A400B"/>
    <w:rsid w:val="003A6171"/>
    <w:rsid w:val="003A66C9"/>
    <w:rsid w:val="003A694B"/>
    <w:rsid w:val="003A6FC2"/>
    <w:rsid w:val="003A7551"/>
    <w:rsid w:val="003B0659"/>
    <w:rsid w:val="003B0877"/>
    <w:rsid w:val="003B097E"/>
    <w:rsid w:val="003B0CCE"/>
    <w:rsid w:val="003B1D10"/>
    <w:rsid w:val="003B1FF6"/>
    <w:rsid w:val="003B2365"/>
    <w:rsid w:val="003B4614"/>
    <w:rsid w:val="003B5528"/>
    <w:rsid w:val="003B5D9C"/>
    <w:rsid w:val="003B5E54"/>
    <w:rsid w:val="003B5E57"/>
    <w:rsid w:val="003B6AE3"/>
    <w:rsid w:val="003B6F8A"/>
    <w:rsid w:val="003B6F8D"/>
    <w:rsid w:val="003B729A"/>
    <w:rsid w:val="003C04D0"/>
    <w:rsid w:val="003C05EC"/>
    <w:rsid w:val="003C14E7"/>
    <w:rsid w:val="003C1D9A"/>
    <w:rsid w:val="003C3322"/>
    <w:rsid w:val="003C44DE"/>
    <w:rsid w:val="003C49F8"/>
    <w:rsid w:val="003C568B"/>
    <w:rsid w:val="003C660B"/>
    <w:rsid w:val="003D0ACD"/>
    <w:rsid w:val="003D1EDF"/>
    <w:rsid w:val="003D209E"/>
    <w:rsid w:val="003D2549"/>
    <w:rsid w:val="003D2908"/>
    <w:rsid w:val="003D3C09"/>
    <w:rsid w:val="003D3C54"/>
    <w:rsid w:val="003D4C85"/>
    <w:rsid w:val="003D4F7F"/>
    <w:rsid w:val="003D50A9"/>
    <w:rsid w:val="003D5256"/>
    <w:rsid w:val="003D640A"/>
    <w:rsid w:val="003D6758"/>
    <w:rsid w:val="003D7478"/>
    <w:rsid w:val="003E040D"/>
    <w:rsid w:val="003E0A0E"/>
    <w:rsid w:val="003E0D51"/>
    <w:rsid w:val="003E1929"/>
    <w:rsid w:val="003E1A08"/>
    <w:rsid w:val="003E1A24"/>
    <w:rsid w:val="003E1DDD"/>
    <w:rsid w:val="003E2226"/>
    <w:rsid w:val="003E264E"/>
    <w:rsid w:val="003E2B5E"/>
    <w:rsid w:val="003E2DE6"/>
    <w:rsid w:val="003E2EEB"/>
    <w:rsid w:val="003E3C56"/>
    <w:rsid w:val="003E4724"/>
    <w:rsid w:val="003E57CB"/>
    <w:rsid w:val="003E698B"/>
    <w:rsid w:val="003E75BF"/>
    <w:rsid w:val="003F07E3"/>
    <w:rsid w:val="003F09DE"/>
    <w:rsid w:val="003F0E1F"/>
    <w:rsid w:val="003F16C1"/>
    <w:rsid w:val="003F5041"/>
    <w:rsid w:val="003F5ABD"/>
    <w:rsid w:val="003F5EE4"/>
    <w:rsid w:val="003F6905"/>
    <w:rsid w:val="0040127C"/>
    <w:rsid w:val="004021E1"/>
    <w:rsid w:val="00402E7B"/>
    <w:rsid w:val="00402F32"/>
    <w:rsid w:val="00402FAE"/>
    <w:rsid w:val="0040473A"/>
    <w:rsid w:val="00406B0C"/>
    <w:rsid w:val="004072CF"/>
    <w:rsid w:val="0040759D"/>
    <w:rsid w:val="00407616"/>
    <w:rsid w:val="004129DE"/>
    <w:rsid w:val="004143C2"/>
    <w:rsid w:val="0041598E"/>
    <w:rsid w:val="00417B5A"/>
    <w:rsid w:val="00417E4B"/>
    <w:rsid w:val="004202B6"/>
    <w:rsid w:val="00420EED"/>
    <w:rsid w:val="0042181C"/>
    <w:rsid w:val="00421D6A"/>
    <w:rsid w:val="00422630"/>
    <w:rsid w:val="00423C1C"/>
    <w:rsid w:val="00423F42"/>
    <w:rsid w:val="00424052"/>
    <w:rsid w:val="004245CC"/>
    <w:rsid w:val="00424E64"/>
    <w:rsid w:val="00424F60"/>
    <w:rsid w:val="004255EF"/>
    <w:rsid w:val="00425E2B"/>
    <w:rsid w:val="0042629F"/>
    <w:rsid w:val="004273C5"/>
    <w:rsid w:val="004308B8"/>
    <w:rsid w:val="004310B7"/>
    <w:rsid w:val="00431240"/>
    <w:rsid w:val="00431B4B"/>
    <w:rsid w:val="00432161"/>
    <w:rsid w:val="004326F5"/>
    <w:rsid w:val="00434896"/>
    <w:rsid w:val="0044062C"/>
    <w:rsid w:val="00440C7F"/>
    <w:rsid w:val="00442501"/>
    <w:rsid w:val="004427B6"/>
    <w:rsid w:val="00442AA1"/>
    <w:rsid w:val="00443F5C"/>
    <w:rsid w:val="0044503A"/>
    <w:rsid w:val="004450FB"/>
    <w:rsid w:val="0044515E"/>
    <w:rsid w:val="00452FE1"/>
    <w:rsid w:val="00453E76"/>
    <w:rsid w:val="0045413E"/>
    <w:rsid w:val="004546F3"/>
    <w:rsid w:val="00454D55"/>
    <w:rsid w:val="00454DED"/>
    <w:rsid w:val="00456156"/>
    <w:rsid w:val="004563B4"/>
    <w:rsid w:val="00456476"/>
    <w:rsid w:val="00456DA6"/>
    <w:rsid w:val="00461BE3"/>
    <w:rsid w:val="00461DB3"/>
    <w:rsid w:val="0046272C"/>
    <w:rsid w:val="004627A7"/>
    <w:rsid w:val="00463994"/>
    <w:rsid w:val="00463B14"/>
    <w:rsid w:val="00464329"/>
    <w:rsid w:val="00464C13"/>
    <w:rsid w:val="0046521D"/>
    <w:rsid w:val="0046531C"/>
    <w:rsid w:val="00465B71"/>
    <w:rsid w:val="00465C4C"/>
    <w:rsid w:val="00465D4E"/>
    <w:rsid w:val="00466FEE"/>
    <w:rsid w:val="0046749D"/>
    <w:rsid w:val="004674BA"/>
    <w:rsid w:val="004677F7"/>
    <w:rsid w:val="00467CC3"/>
    <w:rsid w:val="0047051E"/>
    <w:rsid w:val="00470BBB"/>
    <w:rsid w:val="00471F0F"/>
    <w:rsid w:val="00472048"/>
    <w:rsid w:val="004729D5"/>
    <w:rsid w:val="00473832"/>
    <w:rsid w:val="004749D5"/>
    <w:rsid w:val="00475F58"/>
    <w:rsid w:val="0047628B"/>
    <w:rsid w:val="004765D7"/>
    <w:rsid w:val="00476B6F"/>
    <w:rsid w:val="00476E90"/>
    <w:rsid w:val="00477953"/>
    <w:rsid w:val="00480357"/>
    <w:rsid w:val="004816C1"/>
    <w:rsid w:val="004817F4"/>
    <w:rsid w:val="00483A6F"/>
    <w:rsid w:val="004841AA"/>
    <w:rsid w:val="00484626"/>
    <w:rsid w:val="00484AAA"/>
    <w:rsid w:val="00484F23"/>
    <w:rsid w:val="00485B5C"/>
    <w:rsid w:val="00485D23"/>
    <w:rsid w:val="0048627A"/>
    <w:rsid w:val="00486C89"/>
    <w:rsid w:val="004918B7"/>
    <w:rsid w:val="004921D8"/>
    <w:rsid w:val="004922E5"/>
    <w:rsid w:val="00493168"/>
    <w:rsid w:val="004932C2"/>
    <w:rsid w:val="00493534"/>
    <w:rsid w:val="004935E4"/>
    <w:rsid w:val="00494791"/>
    <w:rsid w:val="00494DF4"/>
    <w:rsid w:val="00495514"/>
    <w:rsid w:val="00496B8A"/>
    <w:rsid w:val="004972FF"/>
    <w:rsid w:val="00497B69"/>
    <w:rsid w:val="004A03A2"/>
    <w:rsid w:val="004A084D"/>
    <w:rsid w:val="004A1DBF"/>
    <w:rsid w:val="004A2B9B"/>
    <w:rsid w:val="004A2F29"/>
    <w:rsid w:val="004A381E"/>
    <w:rsid w:val="004A4872"/>
    <w:rsid w:val="004A4D68"/>
    <w:rsid w:val="004A59E5"/>
    <w:rsid w:val="004A5F3F"/>
    <w:rsid w:val="004A5F5C"/>
    <w:rsid w:val="004A63BB"/>
    <w:rsid w:val="004A7D23"/>
    <w:rsid w:val="004B192B"/>
    <w:rsid w:val="004B1C67"/>
    <w:rsid w:val="004B2B05"/>
    <w:rsid w:val="004B2DE9"/>
    <w:rsid w:val="004B377F"/>
    <w:rsid w:val="004B4BB4"/>
    <w:rsid w:val="004B4D95"/>
    <w:rsid w:val="004B4FE3"/>
    <w:rsid w:val="004B65E6"/>
    <w:rsid w:val="004B6C05"/>
    <w:rsid w:val="004B6CC8"/>
    <w:rsid w:val="004C000A"/>
    <w:rsid w:val="004C00E4"/>
    <w:rsid w:val="004C1212"/>
    <w:rsid w:val="004C2B16"/>
    <w:rsid w:val="004C46C4"/>
    <w:rsid w:val="004C4F13"/>
    <w:rsid w:val="004C57C5"/>
    <w:rsid w:val="004C5D47"/>
    <w:rsid w:val="004C6E78"/>
    <w:rsid w:val="004D0919"/>
    <w:rsid w:val="004D092C"/>
    <w:rsid w:val="004D0A03"/>
    <w:rsid w:val="004D31B4"/>
    <w:rsid w:val="004D3285"/>
    <w:rsid w:val="004D3527"/>
    <w:rsid w:val="004D3591"/>
    <w:rsid w:val="004D35D8"/>
    <w:rsid w:val="004D3B9A"/>
    <w:rsid w:val="004D51CD"/>
    <w:rsid w:val="004D54B2"/>
    <w:rsid w:val="004D65E5"/>
    <w:rsid w:val="004D6EA3"/>
    <w:rsid w:val="004D7F1B"/>
    <w:rsid w:val="004E06E3"/>
    <w:rsid w:val="004E188F"/>
    <w:rsid w:val="004E1C92"/>
    <w:rsid w:val="004E2E81"/>
    <w:rsid w:val="004E32A0"/>
    <w:rsid w:val="004E32B8"/>
    <w:rsid w:val="004E3D73"/>
    <w:rsid w:val="004E3E63"/>
    <w:rsid w:val="004E4465"/>
    <w:rsid w:val="004E454F"/>
    <w:rsid w:val="004E4B5C"/>
    <w:rsid w:val="004E587E"/>
    <w:rsid w:val="004E58A0"/>
    <w:rsid w:val="004E675E"/>
    <w:rsid w:val="004F0880"/>
    <w:rsid w:val="004F0DE0"/>
    <w:rsid w:val="004F0FDB"/>
    <w:rsid w:val="004F2098"/>
    <w:rsid w:val="004F226E"/>
    <w:rsid w:val="004F27C3"/>
    <w:rsid w:val="004F2DBE"/>
    <w:rsid w:val="004F2DDA"/>
    <w:rsid w:val="004F2E02"/>
    <w:rsid w:val="004F2F5E"/>
    <w:rsid w:val="004F315A"/>
    <w:rsid w:val="004F33E9"/>
    <w:rsid w:val="004F4A88"/>
    <w:rsid w:val="004F4FB1"/>
    <w:rsid w:val="004F5514"/>
    <w:rsid w:val="004F5C52"/>
    <w:rsid w:val="004F624F"/>
    <w:rsid w:val="004F6754"/>
    <w:rsid w:val="004F6DA3"/>
    <w:rsid w:val="004F7B0B"/>
    <w:rsid w:val="004F7FB8"/>
    <w:rsid w:val="00500106"/>
    <w:rsid w:val="00501784"/>
    <w:rsid w:val="0050235F"/>
    <w:rsid w:val="00504355"/>
    <w:rsid w:val="0050489C"/>
    <w:rsid w:val="00504B10"/>
    <w:rsid w:val="00504D23"/>
    <w:rsid w:val="00506692"/>
    <w:rsid w:val="00507A6B"/>
    <w:rsid w:val="00510357"/>
    <w:rsid w:val="00510935"/>
    <w:rsid w:val="0051234A"/>
    <w:rsid w:val="00512FDD"/>
    <w:rsid w:val="005136D5"/>
    <w:rsid w:val="0051414B"/>
    <w:rsid w:val="00514321"/>
    <w:rsid w:val="00514952"/>
    <w:rsid w:val="00514B37"/>
    <w:rsid w:val="00515453"/>
    <w:rsid w:val="00515F73"/>
    <w:rsid w:val="00516D62"/>
    <w:rsid w:val="00516F88"/>
    <w:rsid w:val="00520734"/>
    <w:rsid w:val="00521273"/>
    <w:rsid w:val="005218B3"/>
    <w:rsid w:val="00521C51"/>
    <w:rsid w:val="00522D6D"/>
    <w:rsid w:val="00522EA7"/>
    <w:rsid w:val="00523189"/>
    <w:rsid w:val="00524241"/>
    <w:rsid w:val="005252B5"/>
    <w:rsid w:val="0052580D"/>
    <w:rsid w:val="00525957"/>
    <w:rsid w:val="00525BA5"/>
    <w:rsid w:val="00527602"/>
    <w:rsid w:val="0053093A"/>
    <w:rsid w:val="005310F1"/>
    <w:rsid w:val="00531E2E"/>
    <w:rsid w:val="00531FB7"/>
    <w:rsid w:val="0053204A"/>
    <w:rsid w:val="005326E9"/>
    <w:rsid w:val="00532AEF"/>
    <w:rsid w:val="00532D2D"/>
    <w:rsid w:val="0053451B"/>
    <w:rsid w:val="005347D9"/>
    <w:rsid w:val="00536316"/>
    <w:rsid w:val="00536354"/>
    <w:rsid w:val="00536A9F"/>
    <w:rsid w:val="005370E4"/>
    <w:rsid w:val="00537E6C"/>
    <w:rsid w:val="005434C2"/>
    <w:rsid w:val="005438BD"/>
    <w:rsid w:val="00546908"/>
    <w:rsid w:val="005519D1"/>
    <w:rsid w:val="00551E1F"/>
    <w:rsid w:val="005522D7"/>
    <w:rsid w:val="00552B8E"/>
    <w:rsid w:val="00553219"/>
    <w:rsid w:val="00553427"/>
    <w:rsid w:val="00553924"/>
    <w:rsid w:val="00554090"/>
    <w:rsid w:val="00556629"/>
    <w:rsid w:val="00557B59"/>
    <w:rsid w:val="00557B6B"/>
    <w:rsid w:val="00560101"/>
    <w:rsid w:val="00560C33"/>
    <w:rsid w:val="00561B44"/>
    <w:rsid w:val="00561DA0"/>
    <w:rsid w:val="00563D45"/>
    <w:rsid w:val="0056403C"/>
    <w:rsid w:val="005642B1"/>
    <w:rsid w:val="00564439"/>
    <w:rsid w:val="0056502A"/>
    <w:rsid w:val="005655D8"/>
    <w:rsid w:val="00565A11"/>
    <w:rsid w:val="00565D2C"/>
    <w:rsid w:val="00565D95"/>
    <w:rsid w:val="00566F9C"/>
    <w:rsid w:val="005706B8"/>
    <w:rsid w:val="00570A1A"/>
    <w:rsid w:val="00573B34"/>
    <w:rsid w:val="00574490"/>
    <w:rsid w:val="0057459D"/>
    <w:rsid w:val="005748B6"/>
    <w:rsid w:val="005750C6"/>
    <w:rsid w:val="00576730"/>
    <w:rsid w:val="0057722A"/>
    <w:rsid w:val="00577AB6"/>
    <w:rsid w:val="00580046"/>
    <w:rsid w:val="00581ACB"/>
    <w:rsid w:val="005821FA"/>
    <w:rsid w:val="00582A7C"/>
    <w:rsid w:val="00582FEE"/>
    <w:rsid w:val="0058545C"/>
    <w:rsid w:val="005856C1"/>
    <w:rsid w:val="00585E5F"/>
    <w:rsid w:val="0058707C"/>
    <w:rsid w:val="005875B0"/>
    <w:rsid w:val="00590F40"/>
    <w:rsid w:val="005910AC"/>
    <w:rsid w:val="00592799"/>
    <w:rsid w:val="00593586"/>
    <w:rsid w:val="005935F0"/>
    <w:rsid w:val="00593779"/>
    <w:rsid w:val="00593ADB"/>
    <w:rsid w:val="005945F9"/>
    <w:rsid w:val="00595277"/>
    <w:rsid w:val="005957A8"/>
    <w:rsid w:val="00595A9C"/>
    <w:rsid w:val="0059615A"/>
    <w:rsid w:val="005962EF"/>
    <w:rsid w:val="0059650A"/>
    <w:rsid w:val="005967D3"/>
    <w:rsid w:val="00596C9D"/>
    <w:rsid w:val="005A1D78"/>
    <w:rsid w:val="005A2A2D"/>
    <w:rsid w:val="005A2E6A"/>
    <w:rsid w:val="005A2EF4"/>
    <w:rsid w:val="005A360D"/>
    <w:rsid w:val="005A4916"/>
    <w:rsid w:val="005A4CED"/>
    <w:rsid w:val="005A6331"/>
    <w:rsid w:val="005A6645"/>
    <w:rsid w:val="005A6A49"/>
    <w:rsid w:val="005A7558"/>
    <w:rsid w:val="005A7C4C"/>
    <w:rsid w:val="005B0E4D"/>
    <w:rsid w:val="005B1C44"/>
    <w:rsid w:val="005B1EBF"/>
    <w:rsid w:val="005B2542"/>
    <w:rsid w:val="005B333B"/>
    <w:rsid w:val="005B361C"/>
    <w:rsid w:val="005B385D"/>
    <w:rsid w:val="005B3864"/>
    <w:rsid w:val="005B3FF4"/>
    <w:rsid w:val="005B5AFF"/>
    <w:rsid w:val="005B5CD3"/>
    <w:rsid w:val="005B689F"/>
    <w:rsid w:val="005B711E"/>
    <w:rsid w:val="005C01BB"/>
    <w:rsid w:val="005C15E9"/>
    <w:rsid w:val="005C1E16"/>
    <w:rsid w:val="005C38C8"/>
    <w:rsid w:val="005C42F4"/>
    <w:rsid w:val="005C4494"/>
    <w:rsid w:val="005C4DBD"/>
    <w:rsid w:val="005C5588"/>
    <w:rsid w:val="005C57F0"/>
    <w:rsid w:val="005C63BB"/>
    <w:rsid w:val="005C69BA"/>
    <w:rsid w:val="005C712B"/>
    <w:rsid w:val="005C7FF9"/>
    <w:rsid w:val="005D0E7A"/>
    <w:rsid w:val="005D1534"/>
    <w:rsid w:val="005D23F1"/>
    <w:rsid w:val="005D2A2B"/>
    <w:rsid w:val="005D4401"/>
    <w:rsid w:val="005D53CC"/>
    <w:rsid w:val="005D5D9E"/>
    <w:rsid w:val="005D6879"/>
    <w:rsid w:val="005D6FBF"/>
    <w:rsid w:val="005E1AA3"/>
    <w:rsid w:val="005E2194"/>
    <w:rsid w:val="005E2E59"/>
    <w:rsid w:val="005E489C"/>
    <w:rsid w:val="005E6096"/>
    <w:rsid w:val="005E70EF"/>
    <w:rsid w:val="005E7783"/>
    <w:rsid w:val="005F0EBC"/>
    <w:rsid w:val="005F0FEC"/>
    <w:rsid w:val="005F17A3"/>
    <w:rsid w:val="005F1FB4"/>
    <w:rsid w:val="005F318D"/>
    <w:rsid w:val="005F48CB"/>
    <w:rsid w:val="005F4A20"/>
    <w:rsid w:val="005F544F"/>
    <w:rsid w:val="005F566F"/>
    <w:rsid w:val="005F5DC3"/>
    <w:rsid w:val="005F6793"/>
    <w:rsid w:val="005F6B1F"/>
    <w:rsid w:val="005F7121"/>
    <w:rsid w:val="005F727B"/>
    <w:rsid w:val="005F7D5A"/>
    <w:rsid w:val="00600D28"/>
    <w:rsid w:val="00601CF0"/>
    <w:rsid w:val="00601F7D"/>
    <w:rsid w:val="0060248C"/>
    <w:rsid w:val="006027D6"/>
    <w:rsid w:val="006039B0"/>
    <w:rsid w:val="006043AF"/>
    <w:rsid w:val="006055CA"/>
    <w:rsid w:val="00605B05"/>
    <w:rsid w:val="00606A4E"/>
    <w:rsid w:val="00607315"/>
    <w:rsid w:val="00607B34"/>
    <w:rsid w:val="00607DDD"/>
    <w:rsid w:val="0061016E"/>
    <w:rsid w:val="00610493"/>
    <w:rsid w:val="00610D20"/>
    <w:rsid w:val="006123CF"/>
    <w:rsid w:val="00613383"/>
    <w:rsid w:val="00613710"/>
    <w:rsid w:val="006140A6"/>
    <w:rsid w:val="00615C3E"/>
    <w:rsid w:val="00616C24"/>
    <w:rsid w:val="006201EA"/>
    <w:rsid w:val="00620A6C"/>
    <w:rsid w:val="006214D7"/>
    <w:rsid w:val="00623544"/>
    <w:rsid w:val="0062365A"/>
    <w:rsid w:val="006277A3"/>
    <w:rsid w:val="00627CFF"/>
    <w:rsid w:val="0063031D"/>
    <w:rsid w:val="00632376"/>
    <w:rsid w:val="0063257A"/>
    <w:rsid w:val="006328DB"/>
    <w:rsid w:val="00632953"/>
    <w:rsid w:val="00632BE4"/>
    <w:rsid w:val="00633940"/>
    <w:rsid w:val="006344DB"/>
    <w:rsid w:val="00634EA1"/>
    <w:rsid w:val="0063592C"/>
    <w:rsid w:val="00636741"/>
    <w:rsid w:val="006367F6"/>
    <w:rsid w:val="006368D1"/>
    <w:rsid w:val="00636FE5"/>
    <w:rsid w:val="00637D0B"/>
    <w:rsid w:val="00640E74"/>
    <w:rsid w:val="006417F4"/>
    <w:rsid w:val="0064198A"/>
    <w:rsid w:val="00641DAD"/>
    <w:rsid w:val="00642E72"/>
    <w:rsid w:val="00642FD5"/>
    <w:rsid w:val="00643BA5"/>
    <w:rsid w:val="00643FCF"/>
    <w:rsid w:val="00644262"/>
    <w:rsid w:val="00645D6F"/>
    <w:rsid w:val="00645DE4"/>
    <w:rsid w:val="00650746"/>
    <w:rsid w:val="00651136"/>
    <w:rsid w:val="00651A9F"/>
    <w:rsid w:val="00651E9B"/>
    <w:rsid w:val="00652EF4"/>
    <w:rsid w:val="0065328F"/>
    <w:rsid w:val="00653E62"/>
    <w:rsid w:val="006549A1"/>
    <w:rsid w:val="00656C9E"/>
    <w:rsid w:val="0065790A"/>
    <w:rsid w:val="00657AE6"/>
    <w:rsid w:val="00657C43"/>
    <w:rsid w:val="006602CC"/>
    <w:rsid w:val="00660AA2"/>
    <w:rsid w:val="00660CD6"/>
    <w:rsid w:val="00661323"/>
    <w:rsid w:val="00661E01"/>
    <w:rsid w:val="00661E55"/>
    <w:rsid w:val="00662477"/>
    <w:rsid w:val="00662952"/>
    <w:rsid w:val="00662A5B"/>
    <w:rsid w:val="00663291"/>
    <w:rsid w:val="00663902"/>
    <w:rsid w:val="00663E4E"/>
    <w:rsid w:val="00663FF0"/>
    <w:rsid w:val="006645B2"/>
    <w:rsid w:val="00664DDA"/>
    <w:rsid w:val="00665036"/>
    <w:rsid w:val="00665972"/>
    <w:rsid w:val="00667AE5"/>
    <w:rsid w:val="00667CDD"/>
    <w:rsid w:val="00670535"/>
    <w:rsid w:val="006705BD"/>
    <w:rsid w:val="00670B41"/>
    <w:rsid w:val="0067158A"/>
    <w:rsid w:val="00671A09"/>
    <w:rsid w:val="0067243F"/>
    <w:rsid w:val="006726AA"/>
    <w:rsid w:val="00672859"/>
    <w:rsid w:val="006737C5"/>
    <w:rsid w:val="006748AD"/>
    <w:rsid w:val="006749AB"/>
    <w:rsid w:val="0067519E"/>
    <w:rsid w:val="006761A6"/>
    <w:rsid w:val="00676A6D"/>
    <w:rsid w:val="00680997"/>
    <w:rsid w:val="006813F3"/>
    <w:rsid w:val="00681A84"/>
    <w:rsid w:val="0068272B"/>
    <w:rsid w:val="00682C53"/>
    <w:rsid w:val="00682D83"/>
    <w:rsid w:val="00682EAD"/>
    <w:rsid w:val="006831A2"/>
    <w:rsid w:val="00684942"/>
    <w:rsid w:val="00685856"/>
    <w:rsid w:val="00686508"/>
    <w:rsid w:val="00686BDD"/>
    <w:rsid w:val="00686ED5"/>
    <w:rsid w:val="00687272"/>
    <w:rsid w:val="00687290"/>
    <w:rsid w:val="00687920"/>
    <w:rsid w:val="00690161"/>
    <w:rsid w:val="0069058A"/>
    <w:rsid w:val="00690713"/>
    <w:rsid w:val="00690F9D"/>
    <w:rsid w:val="0069118A"/>
    <w:rsid w:val="00692DEF"/>
    <w:rsid w:val="006934B7"/>
    <w:rsid w:val="0069412D"/>
    <w:rsid w:val="00694411"/>
    <w:rsid w:val="0069481E"/>
    <w:rsid w:val="00694CEC"/>
    <w:rsid w:val="006954B0"/>
    <w:rsid w:val="006956F3"/>
    <w:rsid w:val="00695A33"/>
    <w:rsid w:val="006962A6"/>
    <w:rsid w:val="00696B9B"/>
    <w:rsid w:val="00696DC6"/>
    <w:rsid w:val="00696E1B"/>
    <w:rsid w:val="0069709D"/>
    <w:rsid w:val="00697D84"/>
    <w:rsid w:val="006A06B6"/>
    <w:rsid w:val="006A1A44"/>
    <w:rsid w:val="006A20C3"/>
    <w:rsid w:val="006A2315"/>
    <w:rsid w:val="006A279E"/>
    <w:rsid w:val="006A28B5"/>
    <w:rsid w:val="006A3B06"/>
    <w:rsid w:val="006A3F32"/>
    <w:rsid w:val="006A4A52"/>
    <w:rsid w:val="006A4DC4"/>
    <w:rsid w:val="006A524F"/>
    <w:rsid w:val="006A629F"/>
    <w:rsid w:val="006B1755"/>
    <w:rsid w:val="006B228B"/>
    <w:rsid w:val="006B2C1F"/>
    <w:rsid w:val="006B2C40"/>
    <w:rsid w:val="006B51CD"/>
    <w:rsid w:val="006C0EDD"/>
    <w:rsid w:val="006C0FC5"/>
    <w:rsid w:val="006C1B4D"/>
    <w:rsid w:val="006C2940"/>
    <w:rsid w:val="006C3807"/>
    <w:rsid w:val="006C3D5A"/>
    <w:rsid w:val="006C3D8D"/>
    <w:rsid w:val="006C4C78"/>
    <w:rsid w:val="006C5454"/>
    <w:rsid w:val="006C6BE6"/>
    <w:rsid w:val="006C70B9"/>
    <w:rsid w:val="006C7582"/>
    <w:rsid w:val="006C7EE0"/>
    <w:rsid w:val="006D1503"/>
    <w:rsid w:val="006D2BC0"/>
    <w:rsid w:val="006D32A9"/>
    <w:rsid w:val="006D4FC5"/>
    <w:rsid w:val="006D67C6"/>
    <w:rsid w:val="006D71B7"/>
    <w:rsid w:val="006D7EF8"/>
    <w:rsid w:val="006E0EC1"/>
    <w:rsid w:val="006E12E5"/>
    <w:rsid w:val="006E1969"/>
    <w:rsid w:val="006E1FD4"/>
    <w:rsid w:val="006E2286"/>
    <w:rsid w:val="006E364C"/>
    <w:rsid w:val="006E3AD6"/>
    <w:rsid w:val="006E4B40"/>
    <w:rsid w:val="006E5052"/>
    <w:rsid w:val="006E53B3"/>
    <w:rsid w:val="006E6594"/>
    <w:rsid w:val="006E6D22"/>
    <w:rsid w:val="006F0325"/>
    <w:rsid w:val="006F0812"/>
    <w:rsid w:val="006F0BD9"/>
    <w:rsid w:val="006F1DF2"/>
    <w:rsid w:val="006F2AE2"/>
    <w:rsid w:val="006F2C30"/>
    <w:rsid w:val="006F3C3E"/>
    <w:rsid w:val="006F4A86"/>
    <w:rsid w:val="006F4AEA"/>
    <w:rsid w:val="006F4F15"/>
    <w:rsid w:val="006F51BD"/>
    <w:rsid w:val="006F57C8"/>
    <w:rsid w:val="006F59C2"/>
    <w:rsid w:val="006F6463"/>
    <w:rsid w:val="006F65AA"/>
    <w:rsid w:val="006F6782"/>
    <w:rsid w:val="006F7823"/>
    <w:rsid w:val="006F7EFB"/>
    <w:rsid w:val="006F7F95"/>
    <w:rsid w:val="00700889"/>
    <w:rsid w:val="00701A4A"/>
    <w:rsid w:val="00701B59"/>
    <w:rsid w:val="007021D5"/>
    <w:rsid w:val="0070297F"/>
    <w:rsid w:val="0070309F"/>
    <w:rsid w:val="00704433"/>
    <w:rsid w:val="0070476F"/>
    <w:rsid w:val="0070488E"/>
    <w:rsid w:val="007049A2"/>
    <w:rsid w:val="0070653C"/>
    <w:rsid w:val="007067E3"/>
    <w:rsid w:val="00706B47"/>
    <w:rsid w:val="007075F9"/>
    <w:rsid w:val="00707987"/>
    <w:rsid w:val="00711391"/>
    <w:rsid w:val="00712E0E"/>
    <w:rsid w:val="00713242"/>
    <w:rsid w:val="00713697"/>
    <w:rsid w:val="00713D88"/>
    <w:rsid w:val="007141F1"/>
    <w:rsid w:val="0071444F"/>
    <w:rsid w:val="00714527"/>
    <w:rsid w:val="00714C44"/>
    <w:rsid w:val="007156AE"/>
    <w:rsid w:val="00716568"/>
    <w:rsid w:val="00716B2F"/>
    <w:rsid w:val="00717AA4"/>
    <w:rsid w:val="00720A78"/>
    <w:rsid w:val="00721A71"/>
    <w:rsid w:val="00722A7A"/>
    <w:rsid w:val="00722D75"/>
    <w:rsid w:val="0072390B"/>
    <w:rsid w:val="0072512F"/>
    <w:rsid w:val="00726656"/>
    <w:rsid w:val="007310D2"/>
    <w:rsid w:val="007329DE"/>
    <w:rsid w:val="007331C8"/>
    <w:rsid w:val="00733A92"/>
    <w:rsid w:val="00733D90"/>
    <w:rsid w:val="00736B02"/>
    <w:rsid w:val="00737F1E"/>
    <w:rsid w:val="007400CA"/>
    <w:rsid w:val="00741B2F"/>
    <w:rsid w:val="00742308"/>
    <w:rsid w:val="007424EB"/>
    <w:rsid w:val="0074286E"/>
    <w:rsid w:val="00742F3C"/>
    <w:rsid w:val="00744218"/>
    <w:rsid w:val="00744376"/>
    <w:rsid w:val="0074559D"/>
    <w:rsid w:val="00746507"/>
    <w:rsid w:val="007467E7"/>
    <w:rsid w:val="00746BD9"/>
    <w:rsid w:val="007475BB"/>
    <w:rsid w:val="00747944"/>
    <w:rsid w:val="007505E6"/>
    <w:rsid w:val="00750DAA"/>
    <w:rsid w:val="00751A85"/>
    <w:rsid w:val="00752899"/>
    <w:rsid w:val="00753774"/>
    <w:rsid w:val="0075400C"/>
    <w:rsid w:val="00754080"/>
    <w:rsid w:val="007555EC"/>
    <w:rsid w:val="00756503"/>
    <w:rsid w:val="00756B7C"/>
    <w:rsid w:val="00757631"/>
    <w:rsid w:val="0075778B"/>
    <w:rsid w:val="00760A85"/>
    <w:rsid w:val="007614CC"/>
    <w:rsid w:val="007619F3"/>
    <w:rsid w:val="00762114"/>
    <w:rsid w:val="00762567"/>
    <w:rsid w:val="0076544E"/>
    <w:rsid w:val="00765DF7"/>
    <w:rsid w:val="007678DE"/>
    <w:rsid w:val="00767D55"/>
    <w:rsid w:val="007711DA"/>
    <w:rsid w:val="00771E8B"/>
    <w:rsid w:val="00772F94"/>
    <w:rsid w:val="007735A1"/>
    <w:rsid w:val="0077469B"/>
    <w:rsid w:val="0077487E"/>
    <w:rsid w:val="00774BC2"/>
    <w:rsid w:val="00775FC1"/>
    <w:rsid w:val="0077796C"/>
    <w:rsid w:val="00780BD3"/>
    <w:rsid w:val="00781A36"/>
    <w:rsid w:val="0078497B"/>
    <w:rsid w:val="00785375"/>
    <w:rsid w:val="00785863"/>
    <w:rsid w:val="0078698E"/>
    <w:rsid w:val="007870EC"/>
    <w:rsid w:val="00787F42"/>
    <w:rsid w:val="007903DA"/>
    <w:rsid w:val="007904E6"/>
    <w:rsid w:val="00792912"/>
    <w:rsid w:val="007937D0"/>
    <w:rsid w:val="00793869"/>
    <w:rsid w:val="00793A6C"/>
    <w:rsid w:val="00795AF0"/>
    <w:rsid w:val="00795CFE"/>
    <w:rsid w:val="00796CDF"/>
    <w:rsid w:val="007970CD"/>
    <w:rsid w:val="007979D1"/>
    <w:rsid w:val="00797D58"/>
    <w:rsid w:val="007A0624"/>
    <w:rsid w:val="007A1B31"/>
    <w:rsid w:val="007A1C2F"/>
    <w:rsid w:val="007A2F2D"/>
    <w:rsid w:val="007A3590"/>
    <w:rsid w:val="007A3636"/>
    <w:rsid w:val="007A3800"/>
    <w:rsid w:val="007A394B"/>
    <w:rsid w:val="007A3E1A"/>
    <w:rsid w:val="007A3F3F"/>
    <w:rsid w:val="007A4B4A"/>
    <w:rsid w:val="007A4D9F"/>
    <w:rsid w:val="007A52C5"/>
    <w:rsid w:val="007A664B"/>
    <w:rsid w:val="007B1A3A"/>
    <w:rsid w:val="007B203A"/>
    <w:rsid w:val="007B350D"/>
    <w:rsid w:val="007B662E"/>
    <w:rsid w:val="007B7FF4"/>
    <w:rsid w:val="007C046B"/>
    <w:rsid w:val="007C1411"/>
    <w:rsid w:val="007C1B9A"/>
    <w:rsid w:val="007C1DFB"/>
    <w:rsid w:val="007C4561"/>
    <w:rsid w:val="007C49DC"/>
    <w:rsid w:val="007C4C90"/>
    <w:rsid w:val="007C5348"/>
    <w:rsid w:val="007C5831"/>
    <w:rsid w:val="007C5AFE"/>
    <w:rsid w:val="007C600C"/>
    <w:rsid w:val="007C62CD"/>
    <w:rsid w:val="007C6F7C"/>
    <w:rsid w:val="007C7020"/>
    <w:rsid w:val="007C7261"/>
    <w:rsid w:val="007C7D0C"/>
    <w:rsid w:val="007D0D08"/>
    <w:rsid w:val="007D139B"/>
    <w:rsid w:val="007D1D7D"/>
    <w:rsid w:val="007D267B"/>
    <w:rsid w:val="007D2ADF"/>
    <w:rsid w:val="007D5B50"/>
    <w:rsid w:val="007D5CE8"/>
    <w:rsid w:val="007D5FAC"/>
    <w:rsid w:val="007E091C"/>
    <w:rsid w:val="007E0BED"/>
    <w:rsid w:val="007E1F04"/>
    <w:rsid w:val="007E45CF"/>
    <w:rsid w:val="007E612F"/>
    <w:rsid w:val="007E6A6E"/>
    <w:rsid w:val="007E6C3F"/>
    <w:rsid w:val="007E740E"/>
    <w:rsid w:val="007E7A9E"/>
    <w:rsid w:val="007E7C2E"/>
    <w:rsid w:val="007E7D1D"/>
    <w:rsid w:val="007E7E04"/>
    <w:rsid w:val="007F0783"/>
    <w:rsid w:val="007F0A31"/>
    <w:rsid w:val="007F0BFC"/>
    <w:rsid w:val="007F1262"/>
    <w:rsid w:val="007F14F9"/>
    <w:rsid w:val="007F28F0"/>
    <w:rsid w:val="007F29FB"/>
    <w:rsid w:val="007F324B"/>
    <w:rsid w:val="007F45CB"/>
    <w:rsid w:val="007F462A"/>
    <w:rsid w:val="007F4871"/>
    <w:rsid w:val="007F5096"/>
    <w:rsid w:val="007F56D2"/>
    <w:rsid w:val="007F5C93"/>
    <w:rsid w:val="007F5F1C"/>
    <w:rsid w:val="007F7076"/>
    <w:rsid w:val="007F7AD1"/>
    <w:rsid w:val="008005F3"/>
    <w:rsid w:val="008015C6"/>
    <w:rsid w:val="0080188A"/>
    <w:rsid w:val="00801B17"/>
    <w:rsid w:val="0080224A"/>
    <w:rsid w:val="00806649"/>
    <w:rsid w:val="008069BE"/>
    <w:rsid w:val="00806B4F"/>
    <w:rsid w:val="00806EC0"/>
    <w:rsid w:val="00810A6E"/>
    <w:rsid w:val="008112D3"/>
    <w:rsid w:val="0081186E"/>
    <w:rsid w:val="00812191"/>
    <w:rsid w:val="008134A6"/>
    <w:rsid w:val="008143F7"/>
    <w:rsid w:val="00816FAA"/>
    <w:rsid w:val="00817982"/>
    <w:rsid w:val="0082077B"/>
    <w:rsid w:val="00820E8C"/>
    <w:rsid w:val="0082221B"/>
    <w:rsid w:val="00822D07"/>
    <w:rsid w:val="00823635"/>
    <w:rsid w:val="00824B86"/>
    <w:rsid w:val="00825CB9"/>
    <w:rsid w:val="0082743D"/>
    <w:rsid w:val="008274AF"/>
    <w:rsid w:val="00830F50"/>
    <w:rsid w:val="0083113B"/>
    <w:rsid w:val="00831389"/>
    <w:rsid w:val="00831EAB"/>
    <w:rsid w:val="00832C18"/>
    <w:rsid w:val="0083380E"/>
    <w:rsid w:val="0083427D"/>
    <w:rsid w:val="008345BD"/>
    <w:rsid w:val="00834E92"/>
    <w:rsid w:val="00835D3F"/>
    <w:rsid w:val="00836464"/>
    <w:rsid w:val="008365DE"/>
    <w:rsid w:val="00836C37"/>
    <w:rsid w:val="00837792"/>
    <w:rsid w:val="00837AB9"/>
    <w:rsid w:val="00840206"/>
    <w:rsid w:val="008420BB"/>
    <w:rsid w:val="0084638D"/>
    <w:rsid w:val="008478AC"/>
    <w:rsid w:val="00847E14"/>
    <w:rsid w:val="00853136"/>
    <w:rsid w:val="008558C8"/>
    <w:rsid w:val="00855B16"/>
    <w:rsid w:val="00855D37"/>
    <w:rsid w:val="00857AAC"/>
    <w:rsid w:val="00857C9E"/>
    <w:rsid w:val="00860390"/>
    <w:rsid w:val="0086225F"/>
    <w:rsid w:val="008623D9"/>
    <w:rsid w:val="00862A6C"/>
    <w:rsid w:val="00862E3D"/>
    <w:rsid w:val="00863017"/>
    <w:rsid w:val="00864653"/>
    <w:rsid w:val="0086620A"/>
    <w:rsid w:val="00866970"/>
    <w:rsid w:val="00866E01"/>
    <w:rsid w:val="00867149"/>
    <w:rsid w:val="00867292"/>
    <w:rsid w:val="00870638"/>
    <w:rsid w:val="00872BC7"/>
    <w:rsid w:val="00873A89"/>
    <w:rsid w:val="00874D53"/>
    <w:rsid w:val="00874E6D"/>
    <w:rsid w:val="00875EB1"/>
    <w:rsid w:val="00876FE1"/>
    <w:rsid w:val="00880180"/>
    <w:rsid w:val="00880927"/>
    <w:rsid w:val="00880B3D"/>
    <w:rsid w:val="00880BF0"/>
    <w:rsid w:val="0088216F"/>
    <w:rsid w:val="008821C0"/>
    <w:rsid w:val="00884A0A"/>
    <w:rsid w:val="00884EB9"/>
    <w:rsid w:val="0088548E"/>
    <w:rsid w:val="008862F7"/>
    <w:rsid w:val="0088755B"/>
    <w:rsid w:val="00890590"/>
    <w:rsid w:val="008907CF"/>
    <w:rsid w:val="00891150"/>
    <w:rsid w:val="00892AE5"/>
    <w:rsid w:val="008936AA"/>
    <w:rsid w:val="00893F97"/>
    <w:rsid w:val="00894101"/>
    <w:rsid w:val="00894205"/>
    <w:rsid w:val="008945B0"/>
    <w:rsid w:val="00895335"/>
    <w:rsid w:val="00895532"/>
    <w:rsid w:val="008957EB"/>
    <w:rsid w:val="0089A1AC"/>
    <w:rsid w:val="008A09F9"/>
    <w:rsid w:val="008A0DD0"/>
    <w:rsid w:val="008A3DE9"/>
    <w:rsid w:val="008A4D7C"/>
    <w:rsid w:val="008A4F42"/>
    <w:rsid w:val="008A5C58"/>
    <w:rsid w:val="008A6A6F"/>
    <w:rsid w:val="008A6D82"/>
    <w:rsid w:val="008A753F"/>
    <w:rsid w:val="008B0FC3"/>
    <w:rsid w:val="008B1297"/>
    <w:rsid w:val="008B23AB"/>
    <w:rsid w:val="008B2F51"/>
    <w:rsid w:val="008B6DB4"/>
    <w:rsid w:val="008B70F4"/>
    <w:rsid w:val="008B7265"/>
    <w:rsid w:val="008B729A"/>
    <w:rsid w:val="008B733A"/>
    <w:rsid w:val="008C037D"/>
    <w:rsid w:val="008C19B3"/>
    <w:rsid w:val="008C216B"/>
    <w:rsid w:val="008C271C"/>
    <w:rsid w:val="008C39AB"/>
    <w:rsid w:val="008C39BD"/>
    <w:rsid w:val="008C441A"/>
    <w:rsid w:val="008C47AA"/>
    <w:rsid w:val="008C555B"/>
    <w:rsid w:val="008C5843"/>
    <w:rsid w:val="008C5A9A"/>
    <w:rsid w:val="008C71DB"/>
    <w:rsid w:val="008C7228"/>
    <w:rsid w:val="008C7267"/>
    <w:rsid w:val="008C7323"/>
    <w:rsid w:val="008C733C"/>
    <w:rsid w:val="008C7BE6"/>
    <w:rsid w:val="008D0C5A"/>
    <w:rsid w:val="008D1262"/>
    <w:rsid w:val="008D142C"/>
    <w:rsid w:val="008D2890"/>
    <w:rsid w:val="008D30DB"/>
    <w:rsid w:val="008D39AD"/>
    <w:rsid w:val="008D4CBC"/>
    <w:rsid w:val="008D52E8"/>
    <w:rsid w:val="008D5386"/>
    <w:rsid w:val="008E255D"/>
    <w:rsid w:val="008E28AB"/>
    <w:rsid w:val="008E360E"/>
    <w:rsid w:val="008E36B8"/>
    <w:rsid w:val="008E385D"/>
    <w:rsid w:val="008E495C"/>
    <w:rsid w:val="008E4A34"/>
    <w:rsid w:val="008E5FA5"/>
    <w:rsid w:val="008E6172"/>
    <w:rsid w:val="008E70C7"/>
    <w:rsid w:val="008E7E4F"/>
    <w:rsid w:val="008E7EF7"/>
    <w:rsid w:val="008F14A1"/>
    <w:rsid w:val="008F181A"/>
    <w:rsid w:val="008F2076"/>
    <w:rsid w:val="008F26CB"/>
    <w:rsid w:val="008F362E"/>
    <w:rsid w:val="008F3CE2"/>
    <w:rsid w:val="008F4D23"/>
    <w:rsid w:val="008F5A7A"/>
    <w:rsid w:val="008F5B17"/>
    <w:rsid w:val="008F6800"/>
    <w:rsid w:val="0090036B"/>
    <w:rsid w:val="0090150F"/>
    <w:rsid w:val="00901761"/>
    <w:rsid w:val="00903AED"/>
    <w:rsid w:val="009043CC"/>
    <w:rsid w:val="009045CD"/>
    <w:rsid w:val="00904B5A"/>
    <w:rsid w:val="00904D2A"/>
    <w:rsid w:val="00904FA3"/>
    <w:rsid w:val="00905298"/>
    <w:rsid w:val="00905F1D"/>
    <w:rsid w:val="00906B28"/>
    <w:rsid w:val="00907A24"/>
    <w:rsid w:val="00907B64"/>
    <w:rsid w:val="009103D4"/>
    <w:rsid w:val="00910BD5"/>
    <w:rsid w:val="009130E2"/>
    <w:rsid w:val="0091339E"/>
    <w:rsid w:val="00913838"/>
    <w:rsid w:val="00913B00"/>
    <w:rsid w:val="00913D7F"/>
    <w:rsid w:val="009140D4"/>
    <w:rsid w:val="009165CC"/>
    <w:rsid w:val="009169B3"/>
    <w:rsid w:val="00917007"/>
    <w:rsid w:val="00920209"/>
    <w:rsid w:val="009207A8"/>
    <w:rsid w:val="0092138F"/>
    <w:rsid w:val="009227BA"/>
    <w:rsid w:val="009227F9"/>
    <w:rsid w:val="00922D95"/>
    <w:rsid w:val="00922E18"/>
    <w:rsid w:val="00923A3C"/>
    <w:rsid w:val="00923A97"/>
    <w:rsid w:val="00923B4F"/>
    <w:rsid w:val="00923BFE"/>
    <w:rsid w:val="009240F2"/>
    <w:rsid w:val="0092471E"/>
    <w:rsid w:val="0092494B"/>
    <w:rsid w:val="00925129"/>
    <w:rsid w:val="009268A3"/>
    <w:rsid w:val="009270CA"/>
    <w:rsid w:val="0093003A"/>
    <w:rsid w:val="00930BD9"/>
    <w:rsid w:val="009321A0"/>
    <w:rsid w:val="009370D6"/>
    <w:rsid w:val="00937B24"/>
    <w:rsid w:val="00940705"/>
    <w:rsid w:val="00940E14"/>
    <w:rsid w:val="009411FD"/>
    <w:rsid w:val="009427AB"/>
    <w:rsid w:val="00942DF8"/>
    <w:rsid w:val="00943530"/>
    <w:rsid w:val="0094418A"/>
    <w:rsid w:val="00944498"/>
    <w:rsid w:val="009455C4"/>
    <w:rsid w:val="00945917"/>
    <w:rsid w:val="00945950"/>
    <w:rsid w:val="00945EE9"/>
    <w:rsid w:val="009476F2"/>
    <w:rsid w:val="00947CD2"/>
    <w:rsid w:val="009508A7"/>
    <w:rsid w:val="00950D41"/>
    <w:rsid w:val="00950E48"/>
    <w:rsid w:val="00952660"/>
    <w:rsid w:val="00952DF4"/>
    <w:rsid w:val="00953915"/>
    <w:rsid w:val="009546A8"/>
    <w:rsid w:val="00956930"/>
    <w:rsid w:val="009572A6"/>
    <w:rsid w:val="009603B7"/>
    <w:rsid w:val="0096111F"/>
    <w:rsid w:val="00961380"/>
    <w:rsid w:val="00963050"/>
    <w:rsid w:val="0096361D"/>
    <w:rsid w:val="00963BDF"/>
    <w:rsid w:val="00963E70"/>
    <w:rsid w:val="009641E3"/>
    <w:rsid w:val="009668FA"/>
    <w:rsid w:val="00967233"/>
    <w:rsid w:val="00967C4C"/>
    <w:rsid w:val="009703B3"/>
    <w:rsid w:val="00970C56"/>
    <w:rsid w:val="0097175E"/>
    <w:rsid w:val="00972F4D"/>
    <w:rsid w:val="00973EFC"/>
    <w:rsid w:val="00974179"/>
    <w:rsid w:val="0097482A"/>
    <w:rsid w:val="0097562D"/>
    <w:rsid w:val="009758F3"/>
    <w:rsid w:val="009761A3"/>
    <w:rsid w:val="00976828"/>
    <w:rsid w:val="00976C8E"/>
    <w:rsid w:val="00976F43"/>
    <w:rsid w:val="00977143"/>
    <w:rsid w:val="009818D4"/>
    <w:rsid w:val="00983FBE"/>
    <w:rsid w:val="00984195"/>
    <w:rsid w:val="009843E5"/>
    <w:rsid w:val="0098527C"/>
    <w:rsid w:val="00985C7B"/>
    <w:rsid w:val="00987894"/>
    <w:rsid w:val="00987A13"/>
    <w:rsid w:val="0099010D"/>
    <w:rsid w:val="00991008"/>
    <w:rsid w:val="00991759"/>
    <w:rsid w:val="00991CE4"/>
    <w:rsid w:val="009924ED"/>
    <w:rsid w:val="00992C37"/>
    <w:rsid w:val="00992E23"/>
    <w:rsid w:val="009935EF"/>
    <w:rsid w:val="009943FE"/>
    <w:rsid w:val="009949BB"/>
    <w:rsid w:val="00994AD2"/>
    <w:rsid w:val="00995737"/>
    <w:rsid w:val="009965DF"/>
    <w:rsid w:val="00996970"/>
    <w:rsid w:val="00996B61"/>
    <w:rsid w:val="00997359"/>
    <w:rsid w:val="0099790A"/>
    <w:rsid w:val="009A0EF4"/>
    <w:rsid w:val="009A165A"/>
    <w:rsid w:val="009A1E39"/>
    <w:rsid w:val="009A1F26"/>
    <w:rsid w:val="009A28C4"/>
    <w:rsid w:val="009A5D25"/>
    <w:rsid w:val="009A6311"/>
    <w:rsid w:val="009A64F4"/>
    <w:rsid w:val="009A6798"/>
    <w:rsid w:val="009A6A74"/>
    <w:rsid w:val="009A78F8"/>
    <w:rsid w:val="009A7D24"/>
    <w:rsid w:val="009B0947"/>
    <w:rsid w:val="009B17C5"/>
    <w:rsid w:val="009B1A0A"/>
    <w:rsid w:val="009B2397"/>
    <w:rsid w:val="009B371D"/>
    <w:rsid w:val="009B5DDF"/>
    <w:rsid w:val="009B5DEF"/>
    <w:rsid w:val="009B7E67"/>
    <w:rsid w:val="009C0E65"/>
    <w:rsid w:val="009C173B"/>
    <w:rsid w:val="009C1A99"/>
    <w:rsid w:val="009C2E3C"/>
    <w:rsid w:val="009C39C6"/>
    <w:rsid w:val="009C410E"/>
    <w:rsid w:val="009C4307"/>
    <w:rsid w:val="009C4D6D"/>
    <w:rsid w:val="009C511F"/>
    <w:rsid w:val="009C538D"/>
    <w:rsid w:val="009C5414"/>
    <w:rsid w:val="009C60E6"/>
    <w:rsid w:val="009C6448"/>
    <w:rsid w:val="009D0AC3"/>
    <w:rsid w:val="009D0C4C"/>
    <w:rsid w:val="009D1696"/>
    <w:rsid w:val="009D1A44"/>
    <w:rsid w:val="009D31F9"/>
    <w:rsid w:val="009D3345"/>
    <w:rsid w:val="009D3907"/>
    <w:rsid w:val="009D40EA"/>
    <w:rsid w:val="009D4846"/>
    <w:rsid w:val="009D4A3E"/>
    <w:rsid w:val="009D5458"/>
    <w:rsid w:val="009D6309"/>
    <w:rsid w:val="009D6336"/>
    <w:rsid w:val="009D6ACE"/>
    <w:rsid w:val="009E069B"/>
    <w:rsid w:val="009E1B7C"/>
    <w:rsid w:val="009E233A"/>
    <w:rsid w:val="009E2866"/>
    <w:rsid w:val="009E329A"/>
    <w:rsid w:val="009E3830"/>
    <w:rsid w:val="009E3F31"/>
    <w:rsid w:val="009E5320"/>
    <w:rsid w:val="009E5610"/>
    <w:rsid w:val="009E6108"/>
    <w:rsid w:val="009E6626"/>
    <w:rsid w:val="009E67DD"/>
    <w:rsid w:val="009E6A0F"/>
    <w:rsid w:val="009E6E03"/>
    <w:rsid w:val="009E6FAE"/>
    <w:rsid w:val="009E7092"/>
    <w:rsid w:val="009F1FCC"/>
    <w:rsid w:val="009F215B"/>
    <w:rsid w:val="009F230E"/>
    <w:rsid w:val="009F2B21"/>
    <w:rsid w:val="009F3C46"/>
    <w:rsid w:val="009F3C7B"/>
    <w:rsid w:val="009F4FE6"/>
    <w:rsid w:val="009F5063"/>
    <w:rsid w:val="009F5A83"/>
    <w:rsid w:val="009F5B66"/>
    <w:rsid w:val="009F5DE4"/>
    <w:rsid w:val="009F7BA2"/>
    <w:rsid w:val="00A00809"/>
    <w:rsid w:val="00A008B8"/>
    <w:rsid w:val="00A024C1"/>
    <w:rsid w:val="00A02612"/>
    <w:rsid w:val="00A02DCA"/>
    <w:rsid w:val="00A032BE"/>
    <w:rsid w:val="00A035E8"/>
    <w:rsid w:val="00A044D1"/>
    <w:rsid w:val="00A06297"/>
    <w:rsid w:val="00A11B18"/>
    <w:rsid w:val="00A11F1D"/>
    <w:rsid w:val="00A13118"/>
    <w:rsid w:val="00A13963"/>
    <w:rsid w:val="00A144AB"/>
    <w:rsid w:val="00A14D6D"/>
    <w:rsid w:val="00A15096"/>
    <w:rsid w:val="00A150C7"/>
    <w:rsid w:val="00A15825"/>
    <w:rsid w:val="00A15D76"/>
    <w:rsid w:val="00A1682B"/>
    <w:rsid w:val="00A16B3A"/>
    <w:rsid w:val="00A17AC2"/>
    <w:rsid w:val="00A20C1C"/>
    <w:rsid w:val="00A21723"/>
    <w:rsid w:val="00A21B55"/>
    <w:rsid w:val="00A22B9A"/>
    <w:rsid w:val="00A2484F"/>
    <w:rsid w:val="00A25C64"/>
    <w:rsid w:val="00A26B67"/>
    <w:rsid w:val="00A26E54"/>
    <w:rsid w:val="00A305AA"/>
    <w:rsid w:val="00A30C10"/>
    <w:rsid w:val="00A322F8"/>
    <w:rsid w:val="00A32ACE"/>
    <w:rsid w:val="00A32C64"/>
    <w:rsid w:val="00A32D92"/>
    <w:rsid w:val="00A3303B"/>
    <w:rsid w:val="00A34688"/>
    <w:rsid w:val="00A34F7D"/>
    <w:rsid w:val="00A352BC"/>
    <w:rsid w:val="00A35600"/>
    <w:rsid w:val="00A35E9E"/>
    <w:rsid w:val="00A360F1"/>
    <w:rsid w:val="00A3720B"/>
    <w:rsid w:val="00A400F5"/>
    <w:rsid w:val="00A41183"/>
    <w:rsid w:val="00A42476"/>
    <w:rsid w:val="00A42601"/>
    <w:rsid w:val="00A42788"/>
    <w:rsid w:val="00A42DE4"/>
    <w:rsid w:val="00A44395"/>
    <w:rsid w:val="00A44786"/>
    <w:rsid w:val="00A455FD"/>
    <w:rsid w:val="00A45602"/>
    <w:rsid w:val="00A45B88"/>
    <w:rsid w:val="00A469F1"/>
    <w:rsid w:val="00A46CBE"/>
    <w:rsid w:val="00A46D2E"/>
    <w:rsid w:val="00A506BA"/>
    <w:rsid w:val="00A51C17"/>
    <w:rsid w:val="00A52494"/>
    <w:rsid w:val="00A533F6"/>
    <w:rsid w:val="00A544B4"/>
    <w:rsid w:val="00A545B7"/>
    <w:rsid w:val="00A54D45"/>
    <w:rsid w:val="00A55A04"/>
    <w:rsid w:val="00A55B9C"/>
    <w:rsid w:val="00A55E39"/>
    <w:rsid w:val="00A56660"/>
    <w:rsid w:val="00A5784F"/>
    <w:rsid w:val="00A61019"/>
    <w:rsid w:val="00A6161C"/>
    <w:rsid w:val="00A61DD0"/>
    <w:rsid w:val="00A61E5D"/>
    <w:rsid w:val="00A62F8A"/>
    <w:rsid w:val="00A63934"/>
    <w:rsid w:val="00A64E59"/>
    <w:rsid w:val="00A656F6"/>
    <w:rsid w:val="00A65D9E"/>
    <w:rsid w:val="00A66388"/>
    <w:rsid w:val="00A66595"/>
    <w:rsid w:val="00A669B0"/>
    <w:rsid w:val="00A66D16"/>
    <w:rsid w:val="00A670DC"/>
    <w:rsid w:val="00A67649"/>
    <w:rsid w:val="00A67E5A"/>
    <w:rsid w:val="00A67EE9"/>
    <w:rsid w:val="00A70950"/>
    <w:rsid w:val="00A71B53"/>
    <w:rsid w:val="00A72E31"/>
    <w:rsid w:val="00A73E6B"/>
    <w:rsid w:val="00A7425C"/>
    <w:rsid w:val="00A74DCC"/>
    <w:rsid w:val="00A75156"/>
    <w:rsid w:val="00A756C6"/>
    <w:rsid w:val="00A77560"/>
    <w:rsid w:val="00A77FAD"/>
    <w:rsid w:val="00A80040"/>
    <w:rsid w:val="00A80406"/>
    <w:rsid w:val="00A81045"/>
    <w:rsid w:val="00A8115E"/>
    <w:rsid w:val="00A81E27"/>
    <w:rsid w:val="00A82601"/>
    <w:rsid w:val="00A83412"/>
    <w:rsid w:val="00A83C62"/>
    <w:rsid w:val="00A8484F"/>
    <w:rsid w:val="00A84AEB"/>
    <w:rsid w:val="00A854AE"/>
    <w:rsid w:val="00A85B76"/>
    <w:rsid w:val="00A86493"/>
    <w:rsid w:val="00A867C9"/>
    <w:rsid w:val="00A86C64"/>
    <w:rsid w:val="00A86D4A"/>
    <w:rsid w:val="00A8777E"/>
    <w:rsid w:val="00A87792"/>
    <w:rsid w:val="00A931C2"/>
    <w:rsid w:val="00A94C7E"/>
    <w:rsid w:val="00A950BB"/>
    <w:rsid w:val="00A97B16"/>
    <w:rsid w:val="00A97FBD"/>
    <w:rsid w:val="00AA0187"/>
    <w:rsid w:val="00AA0EB9"/>
    <w:rsid w:val="00AA420E"/>
    <w:rsid w:val="00AA7B16"/>
    <w:rsid w:val="00AA7D03"/>
    <w:rsid w:val="00AB0BC3"/>
    <w:rsid w:val="00AB1674"/>
    <w:rsid w:val="00AB194E"/>
    <w:rsid w:val="00AB2477"/>
    <w:rsid w:val="00AB422A"/>
    <w:rsid w:val="00AB4B88"/>
    <w:rsid w:val="00AB4C87"/>
    <w:rsid w:val="00AB5120"/>
    <w:rsid w:val="00AB636D"/>
    <w:rsid w:val="00AB66A8"/>
    <w:rsid w:val="00AB6F2D"/>
    <w:rsid w:val="00AB79EB"/>
    <w:rsid w:val="00AC093E"/>
    <w:rsid w:val="00AC2F95"/>
    <w:rsid w:val="00AC308E"/>
    <w:rsid w:val="00AC4667"/>
    <w:rsid w:val="00AC4FB3"/>
    <w:rsid w:val="00AC532D"/>
    <w:rsid w:val="00AC6AF5"/>
    <w:rsid w:val="00AC6B23"/>
    <w:rsid w:val="00AC74AB"/>
    <w:rsid w:val="00AD1835"/>
    <w:rsid w:val="00AD23B8"/>
    <w:rsid w:val="00AD265A"/>
    <w:rsid w:val="00AD27BD"/>
    <w:rsid w:val="00AD2CEB"/>
    <w:rsid w:val="00AD3B07"/>
    <w:rsid w:val="00AD44F7"/>
    <w:rsid w:val="00AD49EA"/>
    <w:rsid w:val="00AD4B85"/>
    <w:rsid w:val="00AD4D58"/>
    <w:rsid w:val="00AD4F43"/>
    <w:rsid w:val="00AD7EF6"/>
    <w:rsid w:val="00AE0FDD"/>
    <w:rsid w:val="00AE12EB"/>
    <w:rsid w:val="00AE1531"/>
    <w:rsid w:val="00AE1846"/>
    <w:rsid w:val="00AE1855"/>
    <w:rsid w:val="00AE219D"/>
    <w:rsid w:val="00AE2B32"/>
    <w:rsid w:val="00AE38EF"/>
    <w:rsid w:val="00AE41F6"/>
    <w:rsid w:val="00AE4AC5"/>
    <w:rsid w:val="00AE584F"/>
    <w:rsid w:val="00AF1299"/>
    <w:rsid w:val="00AF16D4"/>
    <w:rsid w:val="00AF21DB"/>
    <w:rsid w:val="00AF285F"/>
    <w:rsid w:val="00AF2C36"/>
    <w:rsid w:val="00AF37F7"/>
    <w:rsid w:val="00AF3F3B"/>
    <w:rsid w:val="00AF4820"/>
    <w:rsid w:val="00AF5086"/>
    <w:rsid w:val="00AF63EE"/>
    <w:rsid w:val="00AF7F40"/>
    <w:rsid w:val="00B01BDD"/>
    <w:rsid w:val="00B035F0"/>
    <w:rsid w:val="00B0459F"/>
    <w:rsid w:val="00B04BC8"/>
    <w:rsid w:val="00B05033"/>
    <w:rsid w:val="00B05550"/>
    <w:rsid w:val="00B0595F"/>
    <w:rsid w:val="00B05B9E"/>
    <w:rsid w:val="00B0697D"/>
    <w:rsid w:val="00B079CC"/>
    <w:rsid w:val="00B11A1C"/>
    <w:rsid w:val="00B11A38"/>
    <w:rsid w:val="00B11D29"/>
    <w:rsid w:val="00B12D6E"/>
    <w:rsid w:val="00B1342B"/>
    <w:rsid w:val="00B14182"/>
    <w:rsid w:val="00B1752E"/>
    <w:rsid w:val="00B20585"/>
    <w:rsid w:val="00B2064C"/>
    <w:rsid w:val="00B2134C"/>
    <w:rsid w:val="00B2148F"/>
    <w:rsid w:val="00B21498"/>
    <w:rsid w:val="00B214FB"/>
    <w:rsid w:val="00B22F43"/>
    <w:rsid w:val="00B232F7"/>
    <w:rsid w:val="00B2364D"/>
    <w:rsid w:val="00B23D6C"/>
    <w:rsid w:val="00B24C68"/>
    <w:rsid w:val="00B24DA0"/>
    <w:rsid w:val="00B260C8"/>
    <w:rsid w:val="00B261BD"/>
    <w:rsid w:val="00B26975"/>
    <w:rsid w:val="00B2744F"/>
    <w:rsid w:val="00B278EF"/>
    <w:rsid w:val="00B301CC"/>
    <w:rsid w:val="00B31175"/>
    <w:rsid w:val="00B31D15"/>
    <w:rsid w:val="00B321B0"/>
    <w:rsid w:val="00B3227A"/>
    <w:rsid w:val="00B32D97"/>
    <w:rsid w:val="00B338F7"/>
    <w:rsid w:val="00B3398D"/>
    <w:rsid w:val="00B35515"/>
    <w:rsid w:val="00B355BE"/>
    <w:rsid w:val="00B35CF3"/>
    <w:rsid w:val="00B36404"/>
    <w:rsid w:val="00B36673"/>
    <w:rsid w:val="00B367EB"/>
    <w:rsid w:val="00B37722"/>
    <w:rsid w:val="00B379A3"/>
    <w:rsid w:val="00B37D9A"/>
    <w:rsid w:val="00B403F6"/>
    <w:rsid w:val="00B40C9F"/>
    <w:rsid w:val="00B42607"/>
    <w:rsid w:val="00B43164"/>
    <w:rsid w:val="00B434C6"/>
    <w:rsid w:val="00B443BB"/>
    <w:rsid w:val="00B45CE0"/>
    <w:rsid w:val="00B47319"/>
    <w:rsid w:val="00B503B1"/>
    <w:rsid w:val="00B50910"/>
    <w:rsid w:val="00B527A0"/>
    <w:rsid w:val="00B5437E"/>
    <w:rsid w:val="00B55822"/>
    <w:rsid w:val="00B55915"/>
    <w:rsid w:val="00B573DD"/>
    <w:rsid w:val="00B574DE"/>
    <w:rsid w:val="00B57FF5"/>
    <w:rsid w:val="00B60090"/>
    <w:rsid w:val="00B60093"/>
    <w:rsid w:val="00B601FD"/>
    <w:rsid w:val="00B604E8"/>
    <w:rsid w:val="00B607D1"/>
    <w:rsid w:val="00B61165"/>
    <w:rsid w:val="00B611D7"/>
    <w:rsid w:val="00B61B09"/>
    <w:rsid w:val="00B62057"/>
    <w:rsid w:val="00B62095"/>
    <w:rsid w:val="00B6304A"/>
    <w:rsid w:val="00B67BFC"/>
    <w:rsid w:val="00B701BE"/>
    <w:rsid w:val="00B7043D"/>
    <w:rsid w:val="00B70BA2"/>
    <w:rsid w:val="00B71CF4"/>
    <w:rsid w:val="00B71F84"/>
    <w:rsid w:val="00B720E1"/>
    <w:rsid w:val="00B73457"/>
    <w:rsid w:val="00B744CC"/>
    <w:rsid w:val="00B74635"/>
    <w:rsid w:val="00B75C33"/>
    <w:rsid w:val="00B75FB1"/>
    <w:rsid w:val="00B77A59"/>
    <w:rsid w:val="00B8179E"/>
    <w:rsid w:val="00B817ED"/>
    <w:rsid w:val="00B81B82"/>
    <w:rsid w:val="00B82A7F"/>
    <w:rsid w:val="00B835F3"/>
    <w:rsid w:val="00B84662"/>
    <w:rsid w:val="00B846DC"/>
    <w:rsid w:val="00B84B1E"/>
    <w:rsid w:val="00B852A0"/>
    <w:rsid w:val="00B85539"/>
    <w:rsid w:val="00B85B5F"/>
    <w:rsid w:val="00B86AB3"/>
    <w:rsid w:val="00B87DB7"/>
    <w:rsid w:val="00B903D1"/>
    <w:rsid w:val="00B90F17"/>
    <w:rsid w:val="00B91237"/>
    <w:rsid w:val="00B91CC2"/>
    <w:rsid w:val="00B930E1"/>
    <w:rsid w:val="00B93CED"/>
    <w:rsid w:val="00B941E3"/>
    <w:rsid w:val="00B94707"/>
    <w:rsid w:val="00B9491A"/>
    <w:rsid w:val="00B94D88"/>
    <w:rsid w:val="00B9679C"/>
    <w:rsid w:val="00B96ECF"/>
    <w:rsid w:val="00B97D07"/>
    <w:rsid w:val="00BA0450"/>
    <w:rsid w:val="00BA091D"/>
    <w:rsid w:val="00BA126E"/>
    <w:rsid w:val="00BA2C4C"/>
    <w:rsid w:val="00BA4EFD"/>
    <w:rsid w:val="00BA55CD"/>
    <w:rsid w:val="00BA58A1"/>
    <w:rsid w:val="00BA5A67"/>
    <w:rsid w:val="00BA5FF6"/>
    <w:rsid w:val="00BA62DB"/>
    <w:rsid w:val="00BA726B"/>
    <w:rsid w:val="00BA795E"/>
    <w:rsid w:val="00BB030C"/>
    <w:rsid w:val="00BB0987"/>
    <w:rsid w:val="00BB0FB6"/>
    <w:rsid w:val="00BB1420"/>
    <w:rsid w:val="00BB210D"/>
    <w:rsid w:val="00BB321A"/>
    <w:rsid w:val="00BB322E"/>
    <w:rsid w:val="00BB3409"/>
    <w:rsid w:val="00BB355F"/>
    <w:rsid w:val="00BB35C9"/>
    <w:rsid w:val="00BB44F2"/>
    <w:rsid w:val="00BB4D84"/>
    <w:rsid w:val="00BB6065"/>
    <w:rsid w:val="00BB6C1C"/>
    <w:rsid w:val="00BB6CBB"/>
    <w:rsid w:val="00BB7757"/>
    <w:rsid w:val="00BB796D"/>
    <w:rsid w:val="00BB7C30"/>
    <w:rsid w:val="00BC02A7"/>
    <w:rsid w:val="00BC1808"/>
    <w:rsid w:val="00BC1A39"/>
    <w:rsid w:val="00BC1F9B"/>
    <w:rsid w:val="00BC477D"/>
    <w:rsid w:val="00BC6C75"/>
    <w:rsid w:val="00BD03BC"/>
    <w:rsid w:val="00BD05F9"/>
    <w:rsid w:val="00BD07DE"/>
    <w:rsid w:val="00BD0934"/>
    <w:rsid w:val="00BD19A3"/>
    <w:rsid w:val="00BD2229"/>
    <w:rsid w:val="00BD2C4B"/>
    <w:rsid w:val="00BD4934"/>
    <w:rsid w:val="00BD571E"/>
    <w:rsid w:val="00BD6799"/>
    <w:rsid w:val="00BD67BA"/>
    <w:rsid w:val="00BE0409"/>
    <w:rsid w:val="00BE07E2"/>
    <w:rsid w:val="00BE0982"/>
    <w:rsid w:val="00BE1F6C"/>
    <w:rsid w:val="00BE2877"/>
    <w:rsid w:val="00BE33FB"/>
    <w:rsid w:val="00BE3D0C"/>
    <w:rsid w:val="00BE3DF6"/>
    <w:rsid w:val="00BE4566"/>
    <w:rsid w:val="00BE4BC8"/>
    <w:rsid w:val="00BE5A51"/>
    <w:rsid w:val="00BE5A83"/>
    <w:rsid w:val="00BE6140"/>
    <w:rsid w:val="00BE679A"/>
    <w:rsid w:val="00BE6BC6"/>
    <w:rsid w:val="00BF021A"/>
    <w:rsid w:val="00BF06F9"/>
    <w:rsid w:val="00BF0EA9"/>
    <w:rsid w:val="00BF1615"/>
    <w:rsid w:val="00BF1BE4"/>
    <w:rsid w:val="00BF2C31"/>
    <w:rsid w:val="00BF3081"/>
    <w:rsid w:val="00BF4438"/>
    <w:rsid w:val="00BF48D2"/>
    <w:rsid w:val="00BF4AF1"/>
    <w:rsid w:val="00BF5491"/>
    <w:rsid w:val="00BF558A"/>
    <w:rsid w:val="00BF5D2B"/>
    <w:rsid w:val="00BF5DE5"/>
    <w:rsid w:val="00BF637E"/>
    <w:rsid w:val="00BF63A6"/>
    <w:rsid w:val="00BF6E03"/>
    <w:rsid w:val="00BF741C"/>
    <w:rsid w:val="00C002D1"/>
    <w:rsid w:val="00C00419"/>
    <w:rsid w:val="00C01524"/>
    <w:rsid w:val="00C01BAC"/>
    <w:rsid w:val="00C02399"/>
    <w:rsid w:val="00C0283E"/>
    <w:rsid w:val="00C029D6"/>
    <w:rsid w:val="00C0378B"/>
    <w:rsid w:val="00C05230"/>
    <w:rsid w:val="00C057DF"/>
    <w:rsid w:val="00C0756A"/>
    <w:rsid w:val="00C0759D"/>
    <w:rsid w:val="00C07833"/>
    <w:rsid w:val="00C105B1"/>
    <w:rsid w:val="00C10CFF"/>
    <w:rsid w:val="00C111CA"/>
    <w:rsid w:val="00C11395"/>
    <w:rsid w:val="00C11BEC"/>
    <w:rsid w:val="00C11F90"/>
    <w:rsid w:val="00C12022"/>
    <w:rsid w:val="00C16691"/>
    <w:rsid w:val="00C168E1"/>
    <w:rsid w:val="00C16CC9"/>
    <w:rsid w:val="00C17420"/>
    <w:rsid w:val="00C17580"/>
    <w:rsid w:val="00C177FE"/>
    <w:rsid w:val="00C20477"/>
    <w:rsid w:val="00C207CF"/>
    <w:rsid w:val="00C20803"/>
    <w:rsid w:val="00C20EED"/>
    <w:rsid w:val="00C214A7"/>
    <w:rsid w:val="00C216AA"/>
    <w:rsid w:val="00C21813"/>
    <w:rsid w:val="00C219BC"/>
    <w:rsid w:val="00C22A12"/>
    <w:rsid w:val="00C236B4"/>
    <w:rsid w:val="00C236D9"/>
    <w:rsid w:val="00C23AAA"/>
    <w:rsid w:val="00C24A0C"/>
    <w:rsid w:val="00C24AA6"/>
    <w:rsid w:val="00C2515B"/>
    <w:rsid w:val="00C263A1"/>
    <w:rsid w:val="00C263AE"/>
    <w:rsid w:val="00C2748F"/>
    <w:rsid w:val="00C27DDC"/>
    <w:rsid w:val="00C30592"/>
    <w:rsid w:val="00C31C4F"/>
    <w:rsid w:val="00C324C8"/>
    <w:rsid w:val="00C32F57"/>
    <w:rsid w:val="00C330D4"/>
    <w:rsid w:val="00C33609"/>
    <w:rsid w:val="00C342EC"/>
    <w:rsid w:val="00C35338"/>
    <w:rsid w:val="00C35432"/>
    <w:rsid w:val="00C3593B"/>
    <w:rsid w:val="00C35993"/>
    <w:rsid w:val="00C35C34"/>
    <w:rsid w:val="00C35CB5"/>
    <w:rsid w:val="00C360E7"/>
    <w:rsid w:val="00C37045"/>
    <w:rsid w:val="00C37FBA"/>
    <w:rsid w:val="00C40922"/>
    <w:rsid w:val="00C40A90"/>
    <w:rsid w:val="00C40E1D"/>
    <w:rsid w:val="00C41465"/>
    <w:rsid w:val="00C421A6"/>
    <w:rsid w:val="00C42380"/>
    <w:rsid w:val="00C431F6"/>
    <w:rsid w:val="00C4393A"/>
    <w:rsid w:val="00C43C47"/>
    <w:rsid w:val="00C4424D"/>
    <w:rsid w:val="00C44F3B"/>
    <w:rsid w:val="00C4597B"/>
    <w:rsid w:val="00C466C2"/>
    <w:rsid w:val="00C46C88"/>
    <w:rsid w:val="00C47375"/>
    <w:rsid w:val="00C50578"/>
    <w:rsid w:val="00C50739"/>
    <w:rsid w:val="00C50779"/>
    <w:rsid w:val="00C50828"/>
    <w:rsid w:val="00C50D03"/>
    <w:rsid w:val="00C5505E"/>
    <w:rsid w:val="00C57794"/>
    <w:rsid w:val="00C57C49"/>
    <w:rsid w:val="00C57FDA"/>
    <w:rsid w:val="00C6210D"/>
    <w:rsid w:val="00C64ACB"/>
    <w:rsid w:val="00C657B9"/>
    <w:rsid w:val="00C65D2F"/>
    <w:rsid w:val="00C67517"/>
    <w:rsid w:val="00C719A5"/>
    <w:rsid w:val="00C71F93"/>
    <w:rsid w:val="00C73CF1"/>
    <w:rsid w:val="00C74D01"/>
    <w:rsid w:val="00C74E79"/>
    <w:rsid w:val="00C74F3E"/>
    <w:rsid w:val="00C774A9"/>
    <w:rsid w:val="00C81033"/>
    <w:rsid w:val="00C822BC"/>
    <w:rsid w:val="00C83BFF"/>
    <w:rsid w:val="00C85149"/>
    <w:rsid w:val="00C85412"/>
    <w:rsid w:val="00C858D4"/>
    <w:rsid w:val="00C90835"/>
    <w:rsid w:val="00C90AF2"/>
    <w:rsid w:val="00C912E6"/>
    <w:rsid w:val="00C944E2"/>
    <w:rsid w:val="00C94756"/>
    <w:rsid w:val="00C948EA"/>
    <w:rsid w:val="00C94FBC"/>
    <w:rsid w:val="00C95784"/>
    <w:rsid w:val="00C957BE"/>
    <w:rsid w:val="00C9599B"/>
    <w:rsid w:val="00C95B4A"/>
    <w:rsid w:val="00C95F6D"/>
    <w:rsid w:val="00C95FBC"/>
    <w:rsid w:val="00C9666F"/>
    <w:rsid w:val="00C9684A"/>
    <w:rsid w:val="00C96BCA"/>
    <w:rsid w:val="00C97234"/>
    <w:rsid w:val="00CA1D04"/>
    <w:rsid w:val="00CA2CA6"/>
    <w:rsid w:val="00CA2D99"/>
    <w:rsid w:val="00CA4561"/>
    <w:rsid w:val="00CA5FAB"/>
    <w:rsid w:val="00CA5FC5"/>
    <w:rsid w:val="00CA64D2"/>
    <w:rsid w:val="00CA7BA7"/>
    <w:rsid w:val="00CA7CD2"/>
    <w:rsid w:val="00CB189D"/>
    <w:rsid w:val="00CB1F4B"/>
    <w:rsid w:val="00CB2EC8"/>
    <w:rsid w:val="00CB3146"/>
    <w:rsid w:val="00CB3964"/>
    <w:rsid w:val="00CB39BD"/>
    <w:rsid w:val="00CB3B2A"/>
    <w:rsid w:val="00CB41BD"/>
    <w:rsid w:val="00CB4347"/>
    <w:rsid w:val="00CB4872"/>
    <w:rsid w:val="00CB4921"/>
    <w:rsid w:val="00CB6C1B"/>
    <w:rsid w:val="00CB6E37"/>
    <w:rsid w:val="00CB7802"/>
    <w:rsid w:val="00CB7F63"/>
    <w:rsid w:val="00CC1291"/>
    <w:rsid w:val="00CC2091"/>
    <w:rsid w:val="00CC20B7"/>
    <w:rsid w:val="00CC26BE"/>
    <w:rsid w:val="00CC27C8"/>
    <w:rsid w:val="00CC4136"/>
    <w:rsid w:val="00CC527A"/>
    <w:rsid w:val="00CC7FD5"/>
    <w:rsid w:val="00CD0344"/>
    <w:rsid w:val="00CD18FE"/>
    <w:rsid w:val="00CD2C6B"/>
    <w:rsid w:val="00CD324A"/>
    <w:rsid w:val="00CD328B"/>
    <w:rsid w:val="00CD3537"/>
    <w:rsid w:val="00CD436C"/>
    <w:rsid w:val="00CD47AC"/>
    <w:rsid w:val="00CD7FEF"/>
    <w:rsid w:val="00CE0E7E"/>
    <w:rsid w:val="00CE1213"/>
    <w:rsid w:val="00CE19F2"/>
    <w:rsid w:val="00CE26D5"/>
    <w:rsid w:val="00CE524B"/>
    <w:rsid w:val="00CE61D8"/>
    <w:rsid w:val="00CE6742"/>
    <w:rsid w:val="00CE7BAE"/>
    <w:rsid w:val="00CF00E4"/>
    <w:rsid w:val="00CF0710"/>
    <w:rsid w:val="00CF0802"/>
    <w:rsid w:val="00CF15F5"/>
    <w:rsid w:val="00CF183F"/>
    <w:rsid w:val="00CF2495"/>
    <w:rsid w:val="00CF2D95"/>
    <w:rsid w:val="00CF37FE"/>
    <w:rsid w:val="00CF65DF"/>
    <w:rsid w:val="00CF6C10"/>
    <w:rsid w:val="00D00433"/>
    <w:rsid w:val="00D004D1"/>
    <w:rsid w:val="00D007E3"/>
    <w:rsid w:val="00D00D77"/>
    <w:rsid w:val="00D011AB"/>
    <w:rsid w:val="00D01591"/>
    <w:rsid w:val="00D020CC"/>
    <w:rsid w:val="00D026AB"/>
    <w:rsid w:val="00D02AE8"/>
    <w:rsid w:val="00D02C67"/>
    <w:rsid w:val="00D03490"/>
    <w:rsid w:val="00D035CA"/>
    <w:rsid w:val="00D0396A"/>
    <w:rsid w:val="00D039F6"/>
    <w:rsid w:val="00D040D2"/>
    <w:rsid w:val="00D04422"/>
    <w:rsid w:val="00D05461"/>
    <w:rsid w:val="00D067B2"/>
    <w:rsid w:val="00D073EE"/>
    <w:rsid w:val="00D07A21"/>
    <w:rsid w:val="00D127F4"/>
    <w:rsid w:val="00D1328F"/>
    <w:rsid w:val="00D135F6"/>
    <w:rsid w:val="00D1414F"/>
    <w:rsid w:val="00D15169"/>
    <w:rsid w:val="00D15243"/>
    <w:rsid w:val="00D16279"/>
    <w:rsid w:val="00D16954"/>
    <w:rsid w:val="00D16B6C"/>
    <w:rsid w:val="00D17897"/>
    <w:rsid w:val="00D17A4B"/>
    <w:rsid w:val="00D206D8"/>
    <w:rsid w:val="00D212D0"/>
    <w:rsid w:val="00D21349"/>
    <w:rsid w:val="00D213AB"/>
    <w:rsid w:val="00D219D7"/>
    <w:rsid w:val="00D22191"/>
    <w:rsid w:val="00D22663"/>
    <w:rsid w:val="00D22719"/>
    <w:rsid w:val="00D2408C"/>
    <w:rsid w:val="00D2410C"/>
    <w:rsid w:val="00D2456F"/>
    <w:rsid w:val="00D254E2"/>
    <w:rsid w:val="00D25634"/>
    <w:rsid w:val="00D25899"/>
    <w:rsid w:val="00D263D5"/>
    <w:rsid w:val="00D268F4"/>
    <w:rsid w:val="00D26E9B"/>
    <w:rsid w:val="00D27E46"/>
    <w:rsid w:val="00D31CCB"/>
    <w:rsid w:val="00D31D72"/>
    <w:rsid w:val="00D31EE0"/>
    <w:rsid w:val="00D322BA"/>
    <w:rsid w:val="00D32BAB"/>
    <w:rsid w:val="00D332E7"/>
    <w:rsid w:val="00D349A7"/>
    <w:rsid w:val="00D34D11"/>
    <w:rsid w:val="00D34FEF"/>
    <w:rsid w:val="00D35E35"/>
    <w:rsid w:val="00D36979"/>
    <w:rsid w:val="00D378DF"/>
    <w:rsid w:val="00D40F81"/>
    <w:rsid w:val="00D41265"/>
    <w:rsid w:val="00D41568"/>
    <w:rsid w:val="00D416A2"/>
    <w:rsid w:val="00D416A6"/>
    <w:rsid w:val="00D41C86"/>
    <w:rsid w:val="00D424C8"/>
    <w:rsid w:val="00D44341"/>
    <w:rsid w:val="00D44943"/>
    <w:rsid w:val="00D50A7C"/>
    <w:rsid w:val="00D51E74"/>
    <w:rsid w:val="00D54211"/>
    <w:rsid w:val="00D5494F"/>
    <w:rsid w:val="00D55219"/>
    <w:rsid w:val="00D5596A"/>
    <w:rsid w:val="00D56EBC"/>
    <w:rsid w:val="00D57D29"/>
    <w:rsid w:val="00D60F37"/>
    <w:rsid w:val="00D61066"/>
    <w:rsid w:val="00D61301"/>
    <w:rsid w:val="00D61BD1"/>
    <w:rsid w:val="00D63F6E"/>
    <w:rsid w:val="00D64016"/>
    <w:rsid w:val="00D65BA1"/>
    <w:rsid w:val="00D6653F"/>
    <w:rsid w:val="00D666A9"/>
    <w:rsid w:val="00D66E22"/>
    <w:rsid w:val="00D66F15"/>
    <w:rsid w:val="00D67070"/>
    <w:rsid w:val="00D6716E"/>
    <w:rsid w:val="00D7064E"/>
    <w:rsid w:val="00D71126"/>
    <w:rsid w:val="00D71D4E"/>
    <w:rsid w:val="00D71EB8"/>
    <w:rsid w:val="00D73E06"/>
    <w:rsid w:val="00D76071"/>
    <w:rsid w:val="00D7656E"/>
    <w:rsid w:val="00D766EE"/>
    <w:rsid w:val="00D76F81"/>
    <w:rsid w:val="00D77D23"/>
    <w:rsid w:val="00D80517"/>
    <w:rsid w:val="00D809DE"/>
    <w:rsid w:val="00D8122F"/>
    <w:rsid w:val="00D81D1B"/>
    <w:rsid w:val="00D82C07"/>
    <w:rsid w:val="00D83DBB"/>
    <w:rsid w:val="00D86755"/>
    <w:rsid w:val="00D86B0B"/>
    <w:rsid w:val="00D86E69"/>
    <w:rsid w:val="00D8753E"/>
    <w:rsid w:val="00D8754C"/>
    <w:rsid w:val="00D876D8"/>
    <w:rsid w:val="00D8791D"/>
    <w:rsid w:val="00D87B43"/>
    <w:rsid w:val="00D900FC"/>
    <w:rsid w:val="00D90945"/>
    <w:rsid w:val="00D927FF"/>
    <w:rsid w:val="00D93A5C"/>
    <w:rsid w:val="00D93AD9"/>
    <w:rsid w:val="00D940C9"/>
    <w:rsid w:val="00D94743"/>
    <w:rsid w:val="00D947F5"/>
    <w:rsid w:val="00D94B34"/>
    <w:rsid w:val="00D94B48"/>
    <w:rsid w:val="00D9504F"/>
    <w:rsid w:val="00D956AB"/>
    <w:rsid w:val="00D961E6"/>
    <w:rsid w:val="00D964E2"/>
    <w:rsid w:val="00D9655E"/>
    <w:rsid w:val="00D97653"/>
    <w:rsid w:val="00D9778E"/>
    <w:rsid w:val="00DA0D35"/>
    <w:rsid w:val="00DA1B3D"/>
    <w:rsid w:val="00DA1CDC"/>
    <w:rsid w:val="00DA2F16"/>
    <w:rsid w:val="00DA2F5F"/>
    <w:rsid w:val="00DA33AE"/>
    <w:rsid w:val="00DA448F"/>
    <w:rsid w:val="00DA45A1"/>
    <w:rsid w:val="00DA5C6D"/>
    <w:rsid w:val="00DA5E49"/>
    <w:rsid w:val="00DA6B68"/>
    <w:rsid w:val="00DA6CC7"/>
    <w:rsid w:val="00DA72A5"/>
    <w:rsid w:val="00DB1F13"/>
    <w:rsid w:val="00DB231E"/>
    <w:rsid w:val="00DB271A"/>
    <w:rsid w:val="00DB2B05"/>
    <w:rsid w:val="00DB39D9"/>
    <w:rsid w:val="00DB4059"/>
    <w:rsid w:val="00DB51C4"/>
    <w:rsid w:val="00DB583F"/>
    <w:rsid w:val="00DB6A8E"/>
    <w:rsid w:val="00DB78C7"/>
    <w:rsid w:val="00DB7B5E"/>
    <w:rsid w:val="00DB7C6D"/>
    <w:rsid w:val="00DB7D61"/>
    <w:rsid w:val="00DB7E00"/>
    <w:rsid w:val="00DC0168"/>
    <w:rsid w:val="00DC025D"/>
    <w:rsid w:val="00DC053F"/>
    <w:rsid w:val="00DC079E"/>
    <w:rsid w:val="00DC0C85"/>
    <w:rsid w:val="00DC0EB4"/>
    <w:rsid w:val="00DC14D9"/>
    <w:rsid w:val="00DC1E5D"/>
    <w:rsid w:val="00DC25B9"/>
    <w:rsid w:val="00DC3958"/>
    <w:rsid w:val="00DC3A29"/>
    <w:rsid w:val="00DC5F90"/>
    <w:rsid w:val="00DC7F2A"/>
    <w:rsid w:val="00DD095C"/>
    <w:rsid w:val="00DD1F4A"/>
    <w:rsid w:val="00DD216E"/>
    <w:rsid w:val="00DD363B"/>
    <w:rsid w:val="00DD3B92"/>
    <w:rsid w:val="00DD467D"/>
    <w:rsid w:val="00DD508F"/>
    <w:rsid w:val="00DD6816"/>
    <w:rsid w:val="00DD688F"/>
    <w:rsid w:val="00DD6F67"/>
    <w:rsid w:val="00DE039B"/>
    <w:rsid w:val="00DE160A"/>
    <w:rsid w:val="00DE16A1"/>
    <w:rsid w:val="00DE21E5"/>
    <w:rsid w:val="00DE2542"/>
    <w:rsid w:val="00DE2839"/>
    <w:rsid w:val="00DE3BC3"/>
    <w:rsid w:val="00DE3CE1"/>
    <w:rsid w:val="00DE4206"/>
    <w:rsid w:val="00DE4BD3"/>
    <w:rsid w:val="00DE5132"/>
    <w:rsid w:val="00DE5C50"/>
    <w:rsid w:val="00DE6B93"/>
    <w:rsid w:val="00DE6D95"/>
    <w:rsid w:val="00DE7DA7"/>
    <w:rsid w:val="00DF145D"/>
    <w:rsid w:val="00DF3EE6"/>
    <w:rsid w:val="00DF4507"/>
    <w:rsid w:val="00DF4F68"/>
    <w:rsid w:val="00DF5B86"/>
    <w:rsid w:val="00DF60DE"/>
    <w:rsid w:val="00DF6317"/>
    <w:rsid w:val="00DF6C48"/>
    <w:rsid w:val="00DF7059"/>
    <w:rsid w:val="00DF7C63"/>
    <w:rsid w:val="00E0006C"/>
    <w:rsid w:val="00E00213"/>
    <w:rsid w:val="00E003DA"/>
    <w:rsid w:val="00E007C0"/>
    <w:rsid w:val="00E018E3"/>
    <w:rsid w:val="00E01E92"/>
    <w:rsid w:val="00E0217B"/>
    <w:rsid w:val="00E02A3C"/>
    <w:rsid w:val="00E0356F"/>
    <w:rsid w:val="00E0467B"/>
    <w:rsid w:val="00E04B18"/>
    <w:rsid w:val="00E04C8D"/>
    <w:rsid w:val="00E04EE4"/>
    <w:rsid w:val="00E05073"/>
    <w:rsid w:val="00E0570D"/>
    <w:rsid w:val="00E05D92"/>
    <w:rsid w:val="00E0660D"/>
    <w:rsid w:val="00E06A78"/>
    <w:rsid w:val="00E1062D"/>
    <w:rsid w:val="00E10702"/>
    <w:rsid w:val="00E10A79"/>
    <w:rsid w:val="00E118E7"/>
    <w:rsid w:val="00E11E57"/>
    <w:rsid w:val="00E1263E"/>
    <w:rsid w:val="00E13214"/>
    <w:rsid w:val="00E14813"/>
    <w:rsid w:val="00E149B1"/>
    <w:rsid w:val="00E14D0D"/>
    <w:rsid w:val="00E15DCE"/>
    <w:rsid w:val="00E1717E"/>
    <w:rsid w:val="00E1766A"/>
    <w:rsid w:val="00E17BAA"/>
    <w:rsid w:val="00E20C4F"/>
    <w:rsid w:val="00E212E0"/>
    <w:rsid w:val="00E21566"/>
    <w:rsid w:val="00E216F8"/>
    <w:rsid w:val="00E22858"/>
    <w:rsid w:val="00E232A3"/>
    <w:rsid w:val="00E23DF7"/>
    <w:rsid w:val="00E23F00"/>
    <w:rsid w:val="00E24713"/>
    <w:rsid w:val="00E25DD0"/>
    <w:rsid w:val="00E26CDB"/>
    <w:rsid w:val="00E26F93"/>
    <w:rsid w:val="00E27808"/>
    <w:rsid w:val="00E30605"/>
    <w:rsid w:val="00E32090"/>
    <w:rsid w:val="00E328EC"/>
    <w:rsid w:val="00E32AC2"/>
    <w:rsid w:val="00E32F5E"/>
    <w:rsid w:val="00E34483"/>
    <w:rsid w:val="00E34C0B"/>
    <w:rsid w:val="00E34C29"/>
    <w:rsid w:val="00E3562E"/>
    <w:rsid w:val="00E35ECE"/>
    <w:rsid w:val="00E36140"/>
    <w:rsid w:val="00E37FB5"/>
    <w:rsid w:val="00E40949"/>
    <w:rsid w:val="00E409EB"/>
    <w:rsid w:val="00E40A7E"/>
    <w:rsid w:val="00E42A34"/>
    <w:rsid w:val="00E42A86"/>
    <w:rsid w:val="00E44E6D"/>
    <w:rsid w:val="00E45AC7"/>
    <w:rsid w:val="00E46CDD"/>
    <w:rsid w:val="00E508FE"/>
    <w:rsid w:val="00E5194C"/>
    <w:rsid w:val="00E52708"/>
    <w:rsid w:val="00E52965"/>
    <w:rsid w:val="00E52975"/>
    <w:rsid w:val="00E52DB8"/>
    <w:rsid w:val="00E548A5"/>
    <w:rsid w:val="00E54A2E"/>
    <w:rsid w:val="00E55037"/>
    <w:rsid w:val="00E55561"/>
    <w:rsid w:val="00E56C95"/>
    <w:rsid w:val="00E5759D"/>
    <w:rsid w:val="00E578D8"/>
    <w:rsid w:val="00E57CE2"/>
    <w:rsid w:val="00E60335"/>
    <w:rsid w:val="00E607ED"/>
    <w:rsid w:val="00E60976"/>
    <w:rsid w:val="00E6272D"/>
    <w:rsid w:val="00E63125"/>
    <w:rsid w:val="00E63325"/>
    <w:rsid w:val="00E63DE5"/>
    <w:rsid w:val="00E64542"/>
    <w:rsid w:val="00E64D9A"/>
    <w:rsid w:val="00E65BFF"/>
    <w:rsid w:val="00E66C4A"/>
    <w:rsid w:val="00E6725A"/>
    <w:rsid w:val="00E679A3"/>
    <w:rsid w:val="00E67CA3"/>
    <w:rsid w:val="00E67F95"/>
    <w:rsid w:val="00E715E6"/>
    <w:rsid w:val="00E71DF8"/>
    <w:rsid w:val="00E7230B"/>
    <w:rsid w:val="00E72DA0"/>
    <w:rsid w:val="00E7335B"/>
    <w:rsid w:val="00E753A0"/>
    <w:rsid w:val="00E76232"/>
    <w:rsid w:val="00E7625E"/>
    <w:rsid w:val="00E76917"/>
    <w:rsid w:val="00E77983"/>
    <w:rsid w:val="00E77A6D"/>
    <w:rsid w:val="00E77AF3"/>
    <w:rsid w:val="00E803CE"/>
    <w:rsid w:val="00E81E1A"/>
    <w:rsid w:val="00E82282"/>
    <w:rsid w:val="00E823D8"/>
    <w:rsid w:val="00E83193"/>
    <w:rsid w:val="00E836A0"/>
    <w:rsid w:val="00E84751"/>
    <w:rsid w:val="00E84A8D"/>
    <w:rsid w:val="00E857FC"/>
    <w:rsid w:val="00E876E3"/>
    <w:rsid w:val="00E901FD"/>
    <w:rsid w:val="00E91C99"/>
    <w:rsid w:val="00E94745"/>
    <w:rsid w:val="00E947AA"/>
    <w:rsid w:val="00E951D7"/>
    <w:rsid w:val="00E9537E"/>
    <w:rsid w:val="00E95F2F"/>
    <w:rsid w:val="00E961AB"/>
    <w:rsid w:val="00E968F1"/>
    <w:rsid w:val="00E97040"/>
    <w:rsid w:val="00E9744D"/>
    <w:rsid w:val="00E979F5"/>
    <w:rsid w:val="00EA0986"/>
    <w:rsid w:val="00EA0FDD"/>
    <w:rsid w:val="00EA192B"/>
    <w:rsid w:val="00EA25EC"/>
    <w:rsid w:val="00EA2AE6"/>
    <w:rsid w:val="00EA3108"/>
    <w:rsid w:val="00EA53C9"/>
    <w:rsid w:val="00EA55A5"/>
    <w:rsid w:val="00EA5C7C"/>
    <w:rsid w:val="00EA6136"/>
    <w:rsid w:val="00EA6D18"/>
    <w:rsid w:val="00EA704B"/>
    <w:rsid w:val="00EA7202"/>
    <w:rsid w:val="00EA7CD2"/>
    <w:rsid w:val="00EB0FBC"/>
    <w:rsid w:val="00EB1B49"/>
    <w:rsid w:val="00EB2F11"/>
    <w:rsid w:val="00EB301A"/>
    <w:rsid w:val="00EB3458"/>
    <w:rsid w:val="00EB37EB"/>
    <w:rsid w:val="00EB482B"/>
    <w:rsid w:val="00EB49E7"/>
    <w:rsid w:val="00EB4FA0"/>
    <w:rsid w:val="00EB59A3"/>
    <w:rsid w:val="00EB59BE"/>
    <w:rsid w:val="00EB5C52"/>
    <w:rsid w:val="00EB6AEC"/>
    <w:rsid w:val="00EB6E41"/>
    <w:rsid w:val="00EB7BA1"/>
    <w:rsid w:val="00EB7C5E"/>
    <w:rsid w:val="00EC1467"/>
    <w:rsid w:val="00EC18C7"/>
    <w:rsid w:val="00EC2F84"/>
    <w:rsid w:val="00EC305E"/>
    <w:rsid w:val="00EC54D3"/>
    <w:rsid w:val="00EC5A1C"/>
    <w:rsid w:val="00EC5CEE"/>
    <w:rsid w:val="00EC64D8"/>
    <w:rsid w:val="00EC7299"/>
    <w:rsid w:val="00EC7420"/>
    <w:rsid w:val="00EC777F"/>
    <w:rsid w:val="00EC7930"/>
    <w:rsid w:val="00ED1E19"/>
    <w:rsid w:val="00ED233B"/>
    <w:rsid w:val="00ED2E1A"/>
    <w:rsid w:val="00ED351E"/>
    <w:rsid w:val="00ED373E"/>
    <w:rsid w:val="00ED38DC"/>
    <w:rsid w:val="00ED39D2"/>
    <w:rsid w:val="00ED7E3E"/>
    <w:rsid w:val="00EE05CE"/>
    <w:rsid w:val="00EE0C76"/>
    <w:rsid w:val="00EE1ED0"/>
    <w:rsid w:val="00EE278B"/>
    <w:rsid w:val="00EE30DE"/>
    <w:rsid w:val="00EE3578"/>
    <w:rsid w:val="00EE5049"/>
    <w:rsid w:val="00EE6EFE"/>
    <w:rsid w:val="00EE711B"/>
    <w:rsid w:val="00EE73CE"/>
    <w:rsid w:val="00EE7813"/>
    <w:rsid w:val="00EE7868"/>
    <w:rsid w:val="00EF0114"/>
    <w:rsid w:val="00EF20F3"/>
    <w:rsid w:val="00EF269C"/>
    <w:rsid w:val="00EF2DB4"/>
    <w:rsid w:val="00EF3538"/>
    <w:rsid w:val="00EF3CD6"/>
    <w:rsid w:val="00EF468A"/>
    <w:rsid w:val="00EF520C"/>
    <w:rsid w:val="00EF582C"/>
    <w:rsid w:val="00EF5E9F"/>
    <w:rsid w:val="00EF60F1"/>
    <w:rsid w:val="00EF7088"/>
    <w:rsid w:val="00EF7A0C"/>
    <w:rsid w:val="00EF7C5D"/>
    <w:rsid w:val="00F008F7"/>
    <w:rsid w:val="00F01D8D"/>
    <w:rsid w:val="00F01E79"/>
    <w:rsid w:val="00F0244E"/>
    <w:rsid w:val="00F0350D"/>
    <w:rsid w:val="00F04F6D"/>
    <w:rsid w:val="00F05068"/>
    <w:rsid w:val="00F06570"/>
    <w:rsid w:val="00F06904"/>
    <w:rsid w:val="00F07A0F"/>
    <w:rsid w:val="00F07EA0"/>
    <w:rsid w:val="00F108B0"/>
    <w:rsid w:val="00F10F69"/>
    <w:rsid w:val="00F11964"/>
    <w:rsid w:val="00F12640"/>
    <w:rsid w:val="00F12B0C"/>
    <w:rsid w:val="00F132F6"/>
    <w:rsid w:val="00F13333"/>
    <w:rsid w:val="00F1338C"/>
    <w:rsid w:val="00F13B5B"/>
    <w:rsid w:val="00F1401B"/>
    <w:rsid w:val="00F142B2"/>
    <w:rsid w:val="00F14903"/>
    <w:rsid w:val="00F156F8"/>
    <w:rsid w:val="00F15B3E"/>
    <w:rsid w:val="00F15E3D"/>
    <w:rsid w:val="00F1786D"/>
    <w:rsid w:val="00F20582"/>
    <w:rsid w:val="00F21100"/>
    <w:rsid w:val="00F212F0"/>
    <w:rsid w:val="00F22E18"/>
    <w:rsid w:val="00F23553"/>
    <w:rsid w:val="00F23EDA"/>
    <w:rsid w:val="00F240FC"/>
    <w:rsid w:val="00F24FCB"/>
    <w:rsid w:val="00F25862"/>
    <w:rsid w:val="00F2620B"/>
    <w:rsid w:val="00F26429"/>
    <w:rsid w:val="00F27ED1"/>
    <w:rsid w:val="00F27F42"/>
    <w:rsid w:val="00F30F05"/>
    <w:rsid w:val="00F316A0"/>
    <w:rsid w:val="00F31BF6"/>
    <w:rsid w:val="00F3211E"/>
    <w:rsid w:val="00F3517C"/>
    <w:rsid w:val="00F35568"/>
    <w:rsid w:val="00F377B3"/>
    <w:rsid w:val="00F4000E"/>
    <w:rsid w:val="00F420E9"/>
    <w:rsid w:val="00F421BA"/>
    <w:rsid w:val="00F42292"/>
    <w:rsid w:val="00F43049"/>
    <w:rsid w:val="00F43434"/>
    <w:rsid w:val="00F43469"/>
    <w:rsid w:val="00F44366"/>
    <w:rsid w:val="00F4476C"/>
    <w:rsid w:val="00F45748"/>
    <w:rsid w:val="00F459DE"/>
    <w:rsid w:val="00F53089"/>
    <w:rsid w:val="00F5340C"/>
    <w:rsid w:val="00F550B2"/>
    <w:rsid w:val="00F556E3"/>
    <w:rsid w:val="00F57398"/>
    <w:rsid w:val="00F573A5"/>
    <w:rsid w:val="00F57967"/>
    <w:rsid w:val="00F57FE1"/>
    <w:rsid w:val="00F60514"/>
    <w:rsid w:val="00F6171F"/>
    <w:rsid w:val="00F6344B"/>
    <w:rsid w:val="00F6568D"/>
    <w:rsid w:val="00F65F9F"/>
    <w:rsid w:val="00F66245"/>
    <w:rsid w:val="00F6790F"/>
    <w:rsid w:val="00F7015C"/>
    <w:rsid w:val="00F70FF2"/>
    <w:rsid w:val="00F71497"/>
    <w:rsid w:val="00F71A10"/>
    <w:rsid w:val="00F71B18"/>
    <w:rsid w:val="00F72618"/>
    <w:rsid w:val="00F72CAB"/>
    <w:rsid w:val="00F7433F"/>
    <w:rsid w:val="00F753C0"/>
    <w:rsid w:val="00F757B9"/>
    <w:rsid w:val="00F7605E"/>
    <w:rsid w:val="00F81DBE"/>
    <w:rsid w:val="00F822A4"/>
    <w:rsid w:val="00F82720"/>
    <w:rsid w:val="00F830D7"/>
    <w:rsid w:val="00F83123"/>
    <w:rsid w:val="00F8359E"/>
    <w:rsid w:val="00F83F83"/>
    <w:rsid w:val="00F8529B"/>
    <w:rsid w:val="00F860CE"/>
    <w:rsid w:val="00F8672A"/>
    <w:rsid w:val="00F86B15"/>
    <w:rsid w:val="00F906D9"/>
    <w:rsid w:val="00F90BED"/>
    <w:rsid w:val="00F9190A"/>
    <w:rsid w:val="00F91ECE"/>
    <w:rsid w:val="00F92261"/>
    <w:rsid w:val="00F93D8A"/>
    <w:rsid w:val="00F93EF5"/>
    <w:rsid w:val="00F94C13"/>
    <w:rsid w:val="00F95442"/>
    <w:rsid w:val="00F95CC9"/>
    <w:rsid w:val="00F96172"/>
    <w:rsid w:val="00FA0D13"/>
    <w:rsid w:val="00FA1A1A"/>
    <w:rsid w:val="00FA23EC"/>
    <w:rsid w:val="00FA3934"/>
    <w:rsid w:val="00FA42FC"/>
    <w:rsid w:val="00FA4AD5"/>
    <w:rsid w:val="00FA5EBE"/>
    <w:rsid w:val="00FA7264"/>
    <w:rsid w:val="00FA7874"/>
    <w:rsid w:val="00FA7AE1"/>
    <w:rsid w:val="00FA7C95"/>
    <w:rsid w:val="00FB1151"/>
    <w:rsid w:val="00FB19E4"/>
    <w:rsid w:val="00FB1B93"/>
    <w:rsid w:val="00FB2161"/>
    <w:rsid w:val="00FB252C"/>
    <w:rsid w:val="00FB3A2C"/>
    <w:rsid w:val="00FB3B3F"/>
    <w:rsid w:val="00FB42D9"/>
    <w:rsid w:val="00FB6318"/>
    <w:rsid w:val="00FB6636"/>
    <w:rsid w:val="00FB7F22"/>
    <w:rsid w:val="00FC12EE"/>
    <w:rsid w:val="00FC157C"/>
    <w:rsid w:val="00FC3275"/>
    <w:rsid w:val="00FC3739"/>
    <w:rsid w:val="00FC40A1"/>
    <w:rsid w:val="00FC4133"/>
    <w:rsid w:val="00FC48A3"/>
    <w:rsid w:val="00FC5164"/>
    <w:rsid w:val="00FC5477"/>
    <w:rsid w:val="00FC6688"/>
    <w:rsid w:val="00FC67EB"/>
    <w:rsid w:val="00FC6CA5"/>
    <w:rsid w:val="00FC74E8"/>
    <w:rsid w:val="00FC75C5"/>
    <w:rsid w:val="00FC7956"/>
    <w:rsid w:val="00FC7EBC"/>
    <w:rsid w:val="00FD0084"/>
    <w:rsid w:val="00FD0988"/>
    <w:rsid w:val="00FD12BB"/>
    <w:rsid w:val="00FD193B"/>
    <w:rsid w:val="00FD2160"/>
    <w:rsid w:val="00FD2801"/>
    <w:rsid w:val="00FD2B21"/>
    <w:rsid w:val="00FD2F99"/>
    <w:rsid w:val="00FD331D"/>
    <w:rsid w:val="00FD6024"/>
    <w:rsid w:val="00FD6BE9"/>
    <w:rsid w:val="00FD7962"/>
    <w:rsid w:val="00FE020C"/>
    <w:rsid w:val="00FE049D"/>
    <w:rsid w:val="00FE0E8C"/>
    <w:rsid w:val="00FE1623"/>
    <w:rsid w:val="00FE21E8"/>
    <w:rsid w:val="00FE28B2"/>
    <w:rsid w:val="00FE3694"/>
    <w:rsid w:val="00FE3ABE"/>
    <w:rsid w:val="00FE4E44"/>
    <w:rsid w:val="00FE6C45"/>
    <w:rsid w:val="00FE7A7C"/>
    <w:rsid w:val="00FE7EE2"/>
    <w:rsid w:val="00FF0250"/>
    <w:rsid w:val="00FF07C2"/>
    <w:rsid w:val="00FF112B"/>
    <w:rsid w:val="00FF122C"/>
    <w:rsid w:val="00FF1440"/>
    <w:rsid w:val="00FF2E7D"/>
    <w:rsid w:val="00FF338A"/>
    <w:rsid w:val="00FF4B75"/>
    <w:rsid w:val="00FF5282"/>
    <w:rsid w:val="02D885B7"/>
    <w:rsid w:val="03868D84"/>
    <w:rsid w:val="042710B9"/>
    <w:rsid w:val="055825FE"/>
    <w:rsid w:val="065BD497"/>
    <w:rsid w:val="0813298E"/>
    <w:rsid w:val="09649610"/>
    <w:rsid w:val="09CBBC92"/>
    <w:rsid w:val="0AAD4A80"/>
    <w:rsid w:val="0B688BE4"/>
    <w:rsid w:val="0B798650"/>
    <w:rsid w:val="0C197386"/>
    <w:rsid w:val="0C45790E"/>
    <w:rsid w:val="0CC844EC"/>
    <w:rsid w:val="0D969E21"/>
    <w:rsid w:val="0D983D82"/>
    <w:rsid w:val="0DED852E"/>
    <w:rsid w:val="0E56CE03"/>
    <w:rsid w:val="0E59E0F8"/>
    <w:rsid w:val="0E67FB25"/>
    <w:rsid w:val="0F04F313"/>
    <w:rsid w:val="0F2CF840"/>
    <w:rsid w:val="0F5FEF20"/>
    <w:rsid w:val="0F90AEE3"/>
    <w:rsid w:val="0FC53576"/>
    <w:rsid w:val="0FCD75BA"/>
    <w:rsid w:val="0FFECAF7"/>
    <w:rsid w:val="1047D438"/>
    <w:rsid w:val="105D4270"/>
    <w:rsid w:val="1071A4E5"/>
    <w:rsid w:val="108B8841"/>
    <w:rsid w:val="11731DA0"/>
    <w:rsid w:val="11ED4F87"/>
    <w:rsid w:val="1217CF12"/>
    <w:rsid w:val="12F732C0"/>
    <w:rsid w:val="1378FE6F"/>
    <w:rsid w:val="160EED93"/>
    <w:rsid w:val="164E5331"/>
    <w:rsid w:val="16F03912"/>
    <w:rsid w:val="1831E6C8"/>
    <w:rsid w:val="18FFEA85"/>
    <w:rsid w:val="193F60D3"/>
    <w:rsid w:val="19A90CA3"/>
    <w:rsid w:val="1A3526C1"/>
    <w:rsid w:val="1A3DE9BF"/>
    <w:rsid w:val="1B822995"/>
    <w:rsid w:val="1BA33B03"/>
    <w:rsid w:val="1C975A5D"/>
    <w:rsid w:val="1CBA2849"/>
    <w:rsid w:val="1CBFC946"/>
    <w:rsid w:val="1E5C61E3"/>
    <w:rsid w:val="1E8243BA"/>
    <w:rsid w:val="1ED7ED41"/>
    <w:rsid w:val="1F321F65"/>
    <w:rsid w:val="1F347C76"/>
    <w:rsid w:val="1FCA2CC7"/>
    <w:rsid w:val="207C99A5"/>
    <w:rsid w:val="20BD983F"/>
    <w:rsid w:val="2203161C"/>
    <w:rsid w:val="23361E8A"/>
    <w:rsid w:val="23368222"/>
    <w:rsid w:val="23FD5226"/>
    <w:rsid w:val="2405B2EC"/>
    <w:rsid w:val="25489F6A"/>
    <w:rsid w:val="2709FDE1"/>
    <w:rsid w:val="270E5D43"/>
    <w:rsid w:val="2714BF4F"/>
    <w:rsid w:val="275A58C2"/>
    <w:rsid w:val="27D8E340"/>
    <w:rsid w:val="28621BA4"/>
    <w:rsid w:val="2900848D"/>
    <w:rsid w:val="292C9CCA"/>
    <w:rsid w:val="2A1A6B42"/>
    <w:rsid w:val="2A96D2A7"/>
    <w:rsid w:val="2ADBBFA1"/>
    <w:rsid w:val="2B162508"/>
    <w:rsid w:val="2B83E810"/>
    <w:rsid w:val="2C971D7D"/>
    <w:rsid w:val="2CE24669"/>
    <w:rsid w:val="2D1C4C47"/>
    <w:rsid w:val="2D30802D"/>
    <w:rsid w:val="2DABB282"/>
    <w:rsid w:val="2DCC6972"/>
    <w:rsid w:val="2DE90B8D"/>
    <w:rsid w:val="2E39C9E3"/>
    <w:rsid w:val="2E40893B"/>
    <w:rsid w:val="2FF29314"/>
    <w:rsid w:val="3038EF36"/>
    <w:rsid w:val="303BB6F3"/>
    <w:rsid w:val="3059B001"/>
    <w:rsid w:val="30AC585E"/>
    <w:rsid w:val="310540F6"/>
    <w:rsid w:val="31308A80"/>
    <w:rsid w:val="3199B673"/>
    <w:rsid w:val="319F532A"/>
    <w:rsid w:val="31A11C93"/>
    <w:rsid w:val="31DA8E6B"/>
    <w:rsid w:val="31E23576"/>
    <w:rsid w:val="326327E9"/>
    <w:rsid w:val="32D96E58"/>
    <w:rsid w:val="351609F9"/>
    <w:rsid w:val="35787093"/>
    <w:rsid w:val="37516F72"/>
    <w:rsid w:val="3791335B"/>
    <w:rsid w:val="37B32C91"/>
    <w:rsid w:val="381F3051"/>
    <w:rsid w:val="38AAB1F5"/>
    <w:rsid w:val="390661C1"/>
    <w:rsid w:val="3A13DA0E"/>
    <w:rsid w:val="3B18ECBC"/>
    <w:rsid w:val="3BBF7BC5"/>
    <w:rsid w:val="3BDFFC5A"/>
    <w:rsid w:val="3C9C634E"/>
    <w:rsid w:val="3D271B74"/>
    <w:rsid w:val="3D4AA71A"/>
    <w:rsid w:val="3E171318"/>
    <w:rsid w:val="3E907E73"/>
    <w:rsid w:val="3F83D390"/>
    <w:rsid w:val="3F8AB943"/>
    <w:rsid w:val="40ADD546"/>
    <w:rsid w:val="414D6A99"/>
    <w:rsid w:val="41845F90"/>
    <w:rsid w:val="41ECCB95"/>
    <w:rsid w:val="42FC98E9"/>
    <w:rsid w:val="4371ABC2"/>
    <w:rsid w:val="438AA401"/>
    <w:rsid w:val="43AB1A39"/>
    <w:rsid w:val="44429178"/>
    <w:rsid w:val="44CF061E"/>
    <w:rsid w:val="467B5A14"/>
    <w:rsid w:val="46C92F1E"/>
    <w:rsid w:val="47905CF5"/>
    <w:rsid w:val="479FFD65"/>
    <w:rsid w:val="4890D455"/>
    <w:rsid w:val="48F4670C"/>
    <w:rsid w:val="49735A65"/>
    <w:rsid w:val="4B3EEB32"/>
    <w:rsid w:val="4BAFBE90"/>
    <w:rsid w:val="4BB8FCC4"/>
    <w:rsid w:val="4C5D80A4"/>
    <w:rsid w:val="4D6F2D10"/>
    <w:rsid w:val="4DC131C8"/>
    <w:rsid w:val="4DE194F0"/>
    <w:rsid w:val="4DEAE41C"/>
    <w:rsid w:val="4E36F686"/>
    <w:rsid w:val="4E5F1E67"/>
    <w:rsid w:val="4FAFA552"/>
    <w:rsid w:val="50096BF8"/>
    <w:rsid w:val="509AD184"/>
    <w:rsid w:val="5133B8C2"/>
    <w:rsid w:val="52B9EAB5"/>
    <w:rsid w:val="5324A3E5"/>
    <w:rsid w:val="535F3F70"/>
    <w:rsid w:val="53EA6961"/>
    <w:rsid w:val="53FE0A16"/>
    <w:rsid w:val="54089F32"/>
    <w:rsid w:val="541066C4"/>
    <w:rsid w:val="54B4629C"/>
    <w:rsid w:val="54C2517B"/>
    <w:rsid w:val="54F12692"/>
    <w:rsid w:val="54FBAA6F"/>
    <w:rsid w:val="551A7F3D"/>
    <w:rsid w:val="553C0500"/>
    <w:rsid w:val="55B892BC"/>
    <w:rsid w:val="55D4626D"/>
    <w:rsid w:val="5662DC51"/>
    <w:rsid w:val="569DA898"/>
    <w:rsid w:val="57169477"/>
    <w:rsid w:val="57311C92"/>
    <w:rsid w:val="57E1DA81"/>
    <w:rsid w:val="583DB5DA"/>
    <w:rsid w:val="58685D32"/>
    <w:rsid w:val="58F6D3C9"/>
    <w:rsid w:val="593BE932"/>
    <w:rsid w:val="5A1A15FF"/>
    <w:rsid w:val="5A40CF6A"/>
    <w:rsid w:val="5A4A53E5"/>
    <w:rsid w:val="5B0AD143"/>
    <w:rsid w:val="5BAA27D7"/>
    <w:rsid w:val="5BF939D0"/>
    <w:rsid w:val="5BFE58CB"/>
    <w:rsid w:val="5C204096"/>
    <w:rsid w:val="5CA82596"/>
    <w:rsid w:val="5DBC10F7"/>
    <w:rsid w:val="5EE011A0"/>
    <w:rsid w:val="5F09A0E0"/>
    <w:rsid w:val="5FA05321"/>
    <w:rsid w:val="5FC13176"/>
    <w:rsid w:val="60BA3DF1"/>
    <w:rsid w:val="61C55A3C"/>
    <w:rsid w:val="628F821A"/>
    <w:rsid w:val="62F52957"/>
    <w:rsid w:val="6370042E"/>
    <w:rsid w:val="6376B58E"/>
    <w:rsid w:val="63B65A40"/>
    <w:rsid w:val="63E123A7"/>
    <w:rsid w:val="6402992B"/>
    <w:rsid w:val="642ADC7B"/>
    <w:rsid w:val="6584E82C"/>
    <w:rsid w:val="65B9A5AC"/>
    <w:rsid w:val="673D897E"/>
    <w:rsid w:val="67963A95"/>
    <w:rsid w:val="6834E4B7"/>
    <w:rsid w:val="6918B108"/>
    <w:rsid w:val="6969D76F"/>
    <w:rsid w:val="69C10110"/>
    <w:rsid w:val="69F7AB04"/>
    <w:rsid w:val="6A0FE238"/>
    <w:rsid w:val="6A7FCF48"/>
    <w:rsid w:val="6A816BA2"/>
    <w:rsid w:val="6BBDA843"/>
    <w:rsid w:val="6BF93BF8"/>
    <w:rsid w:val="6C4E9AD4"/>
    <w:rsid w:val="6C7A55AF"/>
    <w:rsid w:val="6C99CF98"/>
    <w:rsid w:val="6DCC8BE7"/>
    <w:rsid w:val="6E9917BA"/>
    <w:rsid w:val="6EBCC774"/>
    <w:rsid w:val="6FB8869C"/>
    <w:rsid w:val="6FC635CB"/>
    <w:rsid w:val="70BB67A3"/>
    <w:rsid w:val="70F68691"/>
    <w:rsid w:val="71404408"/>
    <w:rsid w:val="71836463"/>
    <w:rsid w:val="72367B76"/>
    <w:rsid w:val="7275985F"/>
    <w:rsid w:val="7286A2FF"/>
    <w:rsid w:val="72C6B8B4"/>
    <w:rsid w:val="73012441"/>
    <w:rsid w:val="73851965"/>
    <w:rsid w:val="73A2911E"/>
    <w:rsid w:val="74131808"/>
    <w:rsid w:val="743DC2FE"/>
    <w:rsid w:val="749AB8AA"/>
    <w:rsid w:val="7529B3C7"/>
    <w:rsid w:val="76566385"/>
    <w:rsid w:val="76CC9FB9"/>
    <w:rsid w:val="7799254C"/>
    <w:rsid w:val="79016522"/>
    <w:rsid w:val="7903AC91"/>
    <w:rsid w:val="79264B2F"/>
    <w:rsid w:val="79969F11"/>
    <w:rsid w:val="7A115F08"/>
    <w:rsid w:val="7A7B96A9"/>
    <w:rsid w:val="7B32EB10"/>
    <w:rsid w:val="7B39595B"/>
    <w:rsid w:val="7B410FE8"/>
    <w:rsid w:val="7C96259F"/>
    <w:rsid w:val="7D171D14"/>
    <w:rsid w:val="7D30619F"/>
    <w:rsid w:val="7D73917F"/>
    <w:rsid w:val="7D99CB25"/>
    <w:rsid w:val="7DBC46DC"/>
    <w:rsid w:val="7ECAEBF5"/>
    <w:rsid w:val="7F20D869"/>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E8BB5"/>
  <w15:docId w15:val="{E86D6FBB-15DA-4202-B3DB-15854D1B6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F00E4"/>
    <w:pPr>
      <w:spacing w:after="5" w:line="249" w:lineRule="auto"/>
      <w:ind w:left="10" w:right="4"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spacing w:after="0"/>
      <w:ind w:left="60"/>
      <w:outlineLvl w:val="0"/>
    </w:pPr>
    <w:rPr>
      <w:rFonts w:ascii="Times New Roman" w:eastAsia="Times New Roman" w:hAnsi="Times New Roman" w:cs="Times New Roman"/>
      <w:b/>
      <w:color w:val="000000"/>
      <w:sz w:val="32"/>
    </w:rPr>
  </w:style>
  <w:style w:type="paragraph" w:styleId="Pealkiri2">
    <w:name w:val="heading 2"/>
    <w:next w:val="Normaallaad"/>
    <w:link w:val="Pealkiri2Mrk"/>
    <w:uiPriority w:val="9"/>
    <w:unhideWhenUsed/>
    <w:qFormat/>
    <w:pPr>
      <w:keepNext/>
      <w:keepLines/>
      <w:spacing w:after="0"/>
      <w:ind w:left="10" w:hanging="10"/>
      <w:outlineLvl w:val="1"/>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semiHidden/>
    <w:unhideWhenUsed/>
    <w:qFormat/>
    <w:rsid w:val="002C7358"/>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rPr>
      <w:rFonts w:ascii="Times New Roman" w:eastAsia="Times New Roman" w:hAnsi="Times New Roman" w:cs="Times New Roman"/>
      <w:b/>
      <w:color w:val="000000"/>
      <w:sz w:val="24"/>
    </w:rPr>
  </w:style>
  <w:style w:type="character" w:customStyle="1" w:styleId="Pealkiri1Mrk">
    <w:name w:val="Pealkiri 1 Märk"/>
    <w:link w:val="Pealkiri1"/>
    <w:rPr>
      <w:rFonts w:ascii="Times New Roman" w:eastAsia="Times New Roman" w:hAnsi="Times New Roman" w:cs="Times New Roman"/>
      <w:b/>
      <w:color w:val="000000"/>
      <w:sz w:val="32"/>
    </w:rPr>
  </w:style>
  <w:style w:type="paragraph" w:styleId="Jutumullitekst">
    <w:name w:val="Balloon Text"/>
    <w:basedOn w:val="Normaallaad"/>
    <w:link w:val="JutumullitekstMrk"/>
    <w:uiPriority w:val="99"/>
    <w:semiHidden/>
    <w:unhideWhenUsed/>
    <w:rsid w:val="009F1FC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F1FCC"/>
    <w:rPr>
      <w:rFonts w:ascii="Segoe UI" w:eastAsia="Times New Roman" w:hAnsi="Segoe UI" w:cs="Segoe UI"/>
      <w:color w:val="000000"/>
      <w:sz w:val="18"/>
      <w:szCs w:val="18"/>
    </w:rPr>
  </w:style>
  <w:style w:type="paragraph" w:styleId="Loendilik">
    <w:name w:val="List Paragraph"/>
    <w:basedOn w:val="Normaallaad"/>
    <w:uiPriority w:val="34"/>
    <w:qFormat/>
    <w:rsid w:val="00937B24"/>
    <w:pPr>
      <w:ind w:left="720"/>
      <w:contextualSpacing/>
    </w:pPr>
  </w:style>
  <w:style w:type="character" w:styleId="Kommentaariviide">
    <w:name w:val="annotation reference"/>
    <w:basedOn w:val="Liguvaikefont"/>
    <w:uiPriority w:val="99"/>
    <w:semiHidden/>
    <w:unhideWhenUsed/>
    <w:rsid w:val="000208DC"/>
    <w:rPr>
      <w:sz w:val="16"/>
      <w:szCs w:val="16"/>
    </w:rPr>
  </w:style>
  <w:style w:type="paragraph" w:styleId="Kommentaaritekst">
    <w:name w:val="annotation text"/>
    <w:basedOn w:val="Normaallaad"/>
    <w:link w:val="KommentaaritekstMrk"/>
    <w:uiPriority w:val="99"/>
    <w:unhideWhenUsed/>
    <w:rsid w:val="000208DC"/>
    <w:pPr>
      <w:spacing w:line="240" w:lineRule="auto"/>
    </w:pPr>
    <w:rPr>
      <w:sz w:val="20"/>
      <w:szCs w:val="20"/>
    </w:rPr>
  </w:style>
  <w:style w:type="character" w:customStyle="1" w:styleId="KommentaaritekstMrk">
    <w:name w:val="Kommentaari tekst Märk"/>
    <w:basedOn w:val="Liguvaikefont"/>
    <w:link w:val="Kommentaaritekst"/>
    <w:uiPriority w:val="99"/>
    <w:rsid w:val="000208DC"/>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0208DC"/>
    <w:rPr>
      <w:b/>
      <w:bCs/>
    </w:rPr>
  </w:style>
  <w:style w:type="character" w:customStyle="1" w:styleId="KommentaariteemaMrk">
    <w:name w:val="Kommentaari teema Märk"/>
    <w:basedOn w:val="KommentaaritekstMrk"/>
    <w:link w:val="Kommentaariteema"/>
    <w:uiPriority w:val="99"/>
    <w:semiHidden/>
    <w:rsid w:val="000208DC"/>
    <w:rPr>
      <w:rFonts w:ascii="Times New Roman" w:eastAsia="Times New Roman" w:hAnsi="Times New Roman" w:cs="Times New Roman"/>
      <w:b/>
      <w:bCs/>
      <w:color w:val="000000"/>
      <w:sz w:val="20"/>
      <w:szCs w:val="20"/>
    </w:rPr>
  </w:style>
  <w:style w:type="paragraph" w:styleId="Normaallaadveeb">
    <w:name w:val="Normal (Web)"/>
    <w:basedOn w:val="Normaallaad"/>
    <w:uiPriority w:val="99"/>
    <w:unhideWhenUsed/>
    <w:rsid w:val="00920209"/>
    <w:pPr>
      <w:spacing w:before="100" w:beforeAutospacing="1" w:after="100" w:afterAutospacing="1" w:line="240" w:lineRule="auto"/>
      <w:ind w:left="0" w:right="0" w:firstLine="0"/>
      <w:jc w:val="left"/>
    </w:pPr>
    <w:rPr>
      <w:color w:val="auto"/>
      <w:szCs w:val="24"/>
    </w:rPr>
  </w:style>
  <w:style w:type="character" w:customStyle="1" w:styleId="Pealkiri3Mrk">
    <w:name w:val="Pealkiri 3 Märk"/>
    <w:basedOn w:val="Liguvaikefont"/>
    <w:link w:val="Pealkiri3"/>
    <w:uiPriority w:val="9"/>
    <w:semiHidden/>
    <w:rsid w:val="002C7358"/>
    <w:rPr>
      <w:rFonts w:asciiTheme="majorHAnsi" w:eastAsiaTheme="majorEastAsia" w:hAnsiTheme="majorHAnsi" w:cstheme="majorBidi"/>
      <w:color w:val="1F4D78" w:themeColor="accent1" w:themeShade="7F"/>
      <w:sz w:val="24"/>
      <w:szCs w:val="24"/>
    </w:rPr>
  </w:style>
  <w:style w:type="character" w:styleId="Tugev">
    <w:name w:val="Strong"/>
    <w:basedOn w:val="Liguvaikefont"/>
    <w:uiPriority w:val="22"/>
    <w:qFormat/>
    <w:rsid w:val="002C7358"/>
    <w:rPr>
      <w:b/>
      <w:bCs/>
    </w:rPr>
  </w:style>
  <w:style w:type="character" w:customStyle="1" w:styleId="mm">
    <w:name w:val="mm"/>
    <w:basedOn w:val="Liguvaikefont"/>
    <w:rsid w:val="002C7358"/>
  </w:style>
  <w:style w:type="character" w:styleId="Hperlink">
    <w:name w:val="Hyperlink"/>
    <w:basedOn w:val="Liguvaikefont"/>
    <w:uiPriority w:val="99"/>
    <w:unhideWhenUsed/>
    <w:rsid w:val="002C7358"/>
    <w:rPr>
      <w:color w:val="0000FF"/>
      <w:u w:val="single"/>
    </w:rPr>
  </w:style>
  <w:style w:type="paragraph" w:styleId="Pis">
    <w:name w:val="header"/>
    <w:basedOn w:val="Normaallaad"/>
    <w:link w:val="PisMrk"/>
    <w:uiPriority w:val="99"/>
    <w:unhideWhenUsed/>
    <w:rsid w:val="007937D0"/>
    <w:pPr>
      <w:tabs>
        <w:tab w:val="center" w:pos="4536"/>
        <w:tab w:val="right" w:pos="9072"/>
      </w:tabs>
      <w:spacing w:after="0" w:line="240" w:lineRule="auto"/>
    </w:pPr>
  </w:style>
  <w:style w:type="character" w:customStyle="1" w:styleId="PisMrk">
    <w:name w:val="Päis Märk"/>
    <w:basedOn w:val="Liguvaikefont"/>
    <w:link w:val="Pis"/>
    <w:uiPriority w:val="99"/>
    <w:rsid w:val="007937D0"/>
    <w:rPr>
      <w:rFonts w:ascii="Times New Roman" w:eastAsia="Times New Roman" w:hAnsi="Times New Roman" w:cs="Times New Roman"/>
      <w:color w:val="000000"/>
      <w:sz w:val="24"/>
    </w:rPr>
  </w:style>
  <w:style w:type="paragraph" w:styleId="Redaktsioon">
    <w:name w:val="Revision"/>
    <w:hidden/>
    <w:uiPriority w:val="99"/>
    <w:semiHidden/>
    <w:rsid w:val="002B731C"/>
    <w:pPr>
      <w:spacing w:after="0" w:line="240" w:lineRule="auto"/>
    </w:pPr>
    <w:rPr>
      <w:rFonts w:ascii="Times New Roman" w:eastAsia="Times New Roman" w:hAnsi="Times New Roman" w:cs="Times New Roman"/>
      <w:color w:val="000000"/>
      <w:sz w:val="24"/>
    </w:rPr>
  </w:style>
  <w:style w:type="paragraph" w:customStyle="1" w:styleId="paragraph">
    <w:name w:val="paragraph"/>
    <w:basedOn w:val="Normaallaad"/>
    <w:rsid w:val="00D04422"/>
    <w:pPr>
      <w:spacing w:before="100" w:beforeAutospacing="1" w:after="100" w:afterAutospacing="1" w:line="240" w:lineRule="auto"/>
      <w:ind w:left="0" w:right="0" w:firstLine="0"/>
      <w:jc w:val="left"/>
    </w:pPr>
    <w:rPr>
      <w:color w:val="auto"/>
      <w:szCs w:val="24"/>
    </w:rPr>
  </w:style>
  <w:style w:type="paragraph" w:styleId="Jalus">
    <w:name w:val="footer"/>
    <w:basedOn w:val="Normaallaad"/>
    <w:link w:val="JalusMrk"/>
    <w:uiPriority w:val="99"/>
    <w:semiHidden/>
    <w:unhideWhenUsed/>
    <w:rsid w:val="0082221B"/>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82221B"/>
    <w:rPr>
      <w:rFonts w:ascii="Times New Roman" w:eastAsia="Times New Roman" w:hAnsi="Times New Roman" w:cs="Times New Roman"/>
      <w:color w:val="000000"/>
      <w:sz w:val="24"/>
    </w:rPr>
  </w:style>
  <w:style w:type="character" w:styleId="Mainimine">
    <w:name w:val="Mention"/>
    <w:basedOn w:val="Liguvaikefont"/>
    <w:uiPriority w:val="99"/>
    <w:unhideWhenUsed/>
    <w:rsid w:val="00867149"/>
    <w:rPr>
      <w:color w:val="2B579A"/>
      <w:shd w:val="clear" w:color="auto" w:fill="E1DFDD"/>
    </w:rPr>
  </w:style>
  <w:style w:type="character" w:styleId="Lahendamatamainimine">
    <w:name w:val="Unresolved Mention"/>
    <w:basedOn w:val="Liguvaikefont"/>
    <w:uiPriority w:val="99"/>
    <w:semiHidden/>
    <w:unhideWhenUsed/>
    <w:rsid w:val="00373892"/>
    <w:rPr>
      <w:color w:val="605E5C"/>
      <w:shd w:val="clear" w:color="auto" w:fill="E1DFDD"/>
    </w:rPr>
  </w:style>
  <w:style w:type="character" w:customStyle="1" w:styleId="normaltextrun">
    <w:name w:val="normaltextrun"/>
    <w:basedOn w:val="Liguvaikefont"/>
    <w:rsid w:val="00757631"/>
  </w:style>
  <w:style w:type="character" w:customStyle="1" w:styleId="eop">
    <w:name w:val="eop"/>
    <w:basedOn w:val="Liguvaikefont"/>
    <w:rsid w:val="00757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267585">
      <w:bodyDiv w:val="1"/>
      <w:marLeft w:val="0"/>
      <w:marRight w:val="0"/>
      <w:marTop w:val="0"/>
      <w:marBottom w:val="0"/>
      <w:divBdr>
        <w:top w:val="none" w:sz="0" w:space="0" w:color="auto"/>
        <w:left w:val="none" w:sz="0" w:space="0" w:color="auto"/>
        <w:bottom w:val="none" w:sz="0" w:space="0" w:color="auto"/>
        <w:right w:val="none" w:sz="0" w:space="0" w:color="auto"/>
      </w:divBdr>
    </w:div>
    <w:div w:id="412509035">
      <w:bodyDiv w:val="1"/>
      <w:marLeft w:val="0"/>
      <w:marRight w:val="0"/>
      <w:marTop w:val="0"/>
      <w:marBottom w:val="0"/>
      <w:divBdr>
        <w:top w:val="none" w:sz="0" w:space="0" w:color="auto"/>
        <w:left w:val="none" w:sz="0" w:space="0" w:color="auto"/>
        <w:bottom w:val="none" w:sz="0" w:space="0" w:color="auto"/>
        <w:right w:val="none" w:sz="0" w:space="0" w:color="auto"/>
      </w:divBdr>
      <w:divsChild>
        <w:div w:id="57167603">
          <w:marLeft w:val="0"/>
          <w:marRight w:val="0"/>
          <w:marTop w:val="0"/>
          <w:marBottom w:val="0"/>
          <w:divBdr>
            <w:top w:val="none" w:sz="0" w:space="0" w:color="auto"/>
            <w:left w:val="none" w:sz="0" w:space="0" w:color="auto"/>
            <w:bottom w:val="none" w:sz="0" w:space="0" w:color="auto"/>
            <w:right w:val="none" w:sz="0" w:space="0" w:color="auto"/>
          </w:divBdr>
        </w:div>
        <w:div w:id="327759324">
          <w:marLeft w:val="0"/>
          <w:marRight w:val="0"/>
          <w:marTop w:val="0"/>
          <w:marBottom w:val="0"/>
          <w:divBdr>
            <w:top w:val="none" w:sz="0" w:space="0" w:color="auto"/>
            <w:left w:val="none" w:sz="0" w:space="0" w:color="auto"/>
            <w:bottom w:val="none" w:sz="0" w:space="0" w:color="auto"/>
            <w:right w:val="none" w:sz="0" w:space="0" w:color="auto"/>
          </w:divBdr>
        </w:div>
        <w:div w:id="1183933474">
          <w:marLeft w:val="0"/>
          <w:marRight w:val="0"/>
          <w:marTop w:val="0"/>
          <w:marBottom w:val="0"/>
          <w:divBdr>
            <w:top w:val="none" w:sz="0" w:space="0" w:color="auto"/>
            <w:left w:val="none" w:sz="0" w:space="0" w:color="auto"/>
            <w:bottom w:val="none" w:sz="0" w:space="0" w:color="auto"/>
            <w:right w:val="none" w:sz="0" w:space="0" w:color="auto"/>
          </w:divBdr>
        </w:div>
        <w:div w:id="1442648002">
          <w:marLeft w:val="0"/>
          <w:marRight w:val="0"/>
          <w:marTop w:val="0"/>
          <w:marBottom w:val="0"/>
          <w:divBdr>
            <w:top w:val="none" w:sz="0" w:space="0" w:color="auto"/>
            <w:left w:val="none" w:sz="0" w:space="0" w:color="auto"/>
            <w:bottom w:val="none" w:sz="0" w:space="0" w:color="auto"/>
            <w:right w:val="none" w:sz="0" w:space="0" w:color="auto"/>
          </w:divBdr>
        </w:div>
      </w:divsChild>
    </w:div>
    <w:div w:id="737174699">
      <w:bodyDiv w:val="1"/>
      <w:marLeft w:val="0"/>
      <w:marRight w:val="0"/>
      <w:marTop w:val="0"/>
      <w:marBottom w:val="0"/>
      <w:divBdr>
        <w:top w:val="none" w:sz="0" w:space="0" w:color="auto"/>
        <w:left w:val="none" w:sz="0" w:space="0" w:color="auto"/>
        <w:bottom w:val="none" w:sz="0" w:space="0" w:color="auto"/>
        <w:right w:val="none" w:sz="0" w:space="0" w:color="auto"/>
      </w:divBdr>
    </w:div>
    <w:div w:id="753404502">
      <w:bodyDiv w:val="1"/>
      <w:marLeft w:val="0"/>
      <w:marRight w:val="0"/>
      <w:marTop w:val="0"/>
      <w:marBottom w:val="0"/>
      <w:divBdr>
        <w:top w:val="none" w:sz="0" w:space="0" w:color="auto"/>
        <w:left w:val="none" w:sz="0" w:space="0" w:color="auto"/>
        <w:bottom w:val="none" w:sz="0" w:space="0" w:color="auto"/>
        <w:right w:val="none" w:sz="0" w:space="0" w:color="auto"/>
      </w:divBdr>
    </w:div>
    <w:div w:id="926108965">
      <w:bodyDiv w:val="1"/>
      <w:marLeft w:val="0"/>
      <w:marRight w:val="0"/>
      <w:marTop w:val="0"/>
      <w:marBottom w:val="0"/>
      <w:divBdr>
        <w:top w:val="none" w:sz="0" w:space="0" w:color="auto"/>
        <w:left w:val="none" w:sz="0" w:space="0" w:color="auto"/>
        <w:bottom w:val="none" w:sz="0" w:space="0" w:color="auto"/>
        <w:right w:val="none" w:sz="0" w:space="0" w:color="auto"/>
      </w:divBdr>
    </w:div>
    <w:div w:id="1148519186">
      <w:bodyDiv w:val="1"/>
      <w:marLeft w:val="0"/>
      <w:marRight w:val="0"/>
      <w:marTop w:val="0"/>
      <w:marBottom w:val="0"/>
      <w:divBdr>
        <w:top w:val="none" w:sz="0" w:space="0" w:color="auto"/>
        <w:left w:val="none" w:sz="0" w:space="0" w:color="auto"/>
        <w:bottom w:val="none" w:sz="0" w:space="0" w:color="auto"/>
        <w:right w:val="none" w:sz="0" w:space="0" w:color="auto"/>
      </w:divBdr>
    </w:div>
    <w:div w:id="1229460745">
      <w:bodyDiv w:val="1"/>
      <w:marLeft w:val="0"/>
      <w:marRight w:val="0"/>
      <w:marTop w:val="0"/>
      <w:marBottom w:val="0"/>
      <w:divBdr>
        <w:top w:val="none" w:sz="0" w:space="0" w:color="auto"/>
        <w:left w:val="none" w:sz="0" w:space="0" w:color="auto"/>
        <w:bottom w:val="none" w:sz="0" w:space="0" w:color="auto"/>
        <w:right w:val="none" w:sz="0" w:space="0" w:color="auto"/>
      </w:divBdr>
    </w:div>
    <w:div w:id="1248802427">
      <w:bodyDiv w:val="1"/>
      <w:marLeft w:val="0"/>
      <w:marRight w:val="0"/>
      <w:marTop w:val="0"/>
      <w:marBottom w:val="0"/>
      <w:divBdr>
        <w:top w:val="none" w:sz="0" w:space="0" w:color="auto"/>
        <w:left w:val="none" w:sz="0" w:space="0" w:color="auto"/>
        <w:bottom w:val="none" w:sz="0" w:space="0" w:color="auto"/>
        <w:right w:val="none" w:sz="0" w:space="0" w:color="auto"/>
      </w:divBdr>
    </w:div>
    <w:div w:id="1272056887">
      <w:bodyDiv w:val="1"/>
      <w:marLeft w:val="0"/>
      <w:marRight w:val="0"/>
      <w:marTop w:val="0"/>
      <w:marBottom w:val="0"/>
      <w:divBdr>
        <w:top w:val="none" w:sz="0" w:space="0" w:color="auto"/>
        <w:left w:val="none" w:sz="0" w:space="0" w:color="auto"/>
        <w:bottom w:val="none" w:sz="0" w:space="0" w:color="auto"/>
        <w:right w:val="none" w:sz="0" w:space="0" w:color="auto"/>
      </w:divBdr>
    </w:div>
    <w:div w:id="1366103111">
      <w:bodyDiv w:val="1"/>
      <w:marLeft w:val="0"/>
      <w:marRight w:val="0"/>
      <w:marTop w:val="0"/>
      <w:marBottom w:val="0"/>
      <w:divBdr>
        <w:top w:val="none" w:sz="0" w:space="0" w:color="auto"/>
        <w:left w:val="none" w:sz="0" w:space="0" w:color="auto"/>
        <w:bottom w:val="none" w:sz="0" w:space="0" w:color="auto"/>
        <w:right w:val="none" w:sz="0" w:space="0" w:color="auto"/>
      </w:divBdr>
    </w:div>
    <w:div w:id="1373383648">
      <w:bodyDiv w:val="1"/>
      <w:marLeft w:val="0"/>
      <w:marRight w:val="0"/>
      <w:marTop w:val="0"/>
      <w:marBottom w:val="0"/>
      <w:divBdr>
        <w:top w:val="none" w:sz="0" w:space="0" w:color="auto"/>
        <w:left w:val="none" w:sz="0" w:space="0" w:color="auto"/>
        <w:bottom w:val="none" w:sz="0" w:space="0" w:color="auto"/>
        <w:right w:val="none" w:sz="0" w:space="0" w:color="auto"/>
      </w:divBdr>
    </w:div>
    <w:div w:id="1377468282">
      <w:bodyDiv w:val="1"/>
      <w:marLeft w:val="0"/>
      <w:marRight w:val="0"/>
      <w:marTop w:val="0"/>
      <w:marBottom w:val="0"/>
      <w:divBdr>
        <w:top w:val="none" w:sz="0" w:space="0" w:color="auto"/>
        <w:left w:val="none" w:sz="0" w:space="0" w:color="auto"/>
        <w:bottom w:val="none" w:sz="0" w:space="0" w:color="auto"/>
        <w:right w:val="none" w:sz="0" w:space="0" w:color="auto"/>
      </w:divBdr>
      <w:divsChild>
        <w:div w:id="158498390">
          <w:marLeft w:val="0"/>
          <w:marRight w:val="0"/>
          <w:marTop w:val="0"/>
          <w:marBottom w:val="0"/>
          <w:divBdr>
            <w:top w:val="none" w:sz="0" w:space="0" w:color="auto"/>
            <w:left w:val="none" w:sz="0" w:space="0" w:color="auto"/>
            <w:bottom w:val="none" w:sz="0" w:space="0" w:color="auto"/>
            <w:right w:val="none" w:sz="0" w:space="0" w:color="auto"/>
          </w:divBdr>
        </w:div>
        <w:div w:id="525945195">
          <w:marLeft w:val="0"/>
          <w:marRight w:val="0"/>
          <w:marTop w:val="0"/>
          <w:marBottom w:val="0"/>
          <w:divBdr>
            <w:top w:val="none" w:sz="0" w:space="0" w:color="auto"/>
            <w:left w:val="none" w:sz="0" w:space="0" w:color="auto"/>
            <w:bottom w:val="none" w:sz="0" w:space="0" w:color="auto"/>
            <w:right w:val="none" w:sz="0" w:space="0" w:color="auto"/>
          </w:divBdr>
        </w:div>
        <w:div w:id="655766041">
          <w:marLeft w:val="0"/>
          <w:marRight w:val="0"/>
          <w:marTop w:val="0"/>
          <w:marBottom w:val="0"/>
          <w:divBdr>
            <w:top w:val="none" w:sz="0" w:space="0" w:color="auto"/>
            <w:left w:val="none" w:sz="0" w:space="0" w:color="auto"/>
            <w:bottom w:val="none" w:sz="0" w:space="0" w:color="auto"/>
            <w:right w:val="none" w:sz="0" w:space="0" w:color="auto"/>
          </w:divBdr>
        </w:div>
        <w:div w:id="2009819654">
          <w:marLeft w:val="0"/>
          <w:marRight w:val="0"/>
          <w:marTop w:val="0"/>
          <w:marBottom w:val="0"/>
          <w:divBdr>
            <w:top w:val="none" w:sz="0" w:space="0" w:color="auto"/>
            <w:left w:val="none" w:sz="0" w:space="0" w:color="auto"/>
            <w:bottom w:val="none" w:sz="0" w:space="0" w:color="auto"/>
            <w:right w:val="none" w:sz="0" w:space="0" w:color="auto"/>
          </w:divBdr>
        </w:div>
      </w:divsChild>
    </w:div>
    <w:div w:id="1484005655">
      <w:bodyDiv w:val="1"/>
      <w:marLeft w:val="0"/>
      <w:marRight w:val="0"/>
      <w:marTop w:val="0"/>
      <w:marBottom w:val="0"/>
      <w:divBdr>
        <w:top w:val="none" w:sz="0" w:space="0" w:color="auto"/>
        <w:left w:val="none" w:sz="0" w:space="0" w:color="auto"/>
        <w:bottom w:val="none" w:sz="0" w:space="0" w:color="auto"/>
        <w:right w:val="none" w:sz="0" w:space="0" w:color="auto"/>
      </w:divBdr>
    </w:div>
    <w:div w:id="1527062732">
      <w:bodyDiv w:val="1"/>
      <w:marLeft w:val="0"/>
      <w:marRight w:val="0"/>
      <w:marTop w:val="0"/>
      <w:marBottom w:val="0"/>
      <w:divBdr>
        <w:top w:val="none" w:sz="0" w:space="0" w:color="auto"/>
        <w:left w:val="none" w:sz="0" w:space="0" w:color="auto"/>
        <w:bottom w:val="none" w:sz="0" w:space="0" w:color="auto"/>
        <w:right w:val="none" w:sz="0" w:space="0" w:color="auto"/>
      </w:divBdr>
      <w:divsChild>
        <w:div w:id="529992006">
          <w:marLeft w:val="0"/>
          <w:marRight w:val="0"/>
          <w:marTop w:val="0"/>
          <w:marBottom w:val="0"/>
          <w:divBdr>
            <w:top w:val="none" w:sz="0" w:space="0" w:color="auto"/>
            <w:left w:val="none" w:sz="0" w:space="0" w:color="auto"/>
            <w:bottom w:val="none" w:sz="0" w:space="0" w:color="auto"/>
            <w:right w:val="none" w:sz="0" w:space="0" w:color="auto"/>
          </w:divBdr>
          <w:divsChild>
            <w:div w:id="1133717140">
              <w:marLeft w:val="0"/>
              <w:marRight w:val="0"/>
              <w:marTop w:val="0"/>
              <w:marBottom w:val="0"/>
              <w:divBdr>
                <w:top w:val="none" w:sz="0" w:space="0" w:color="auto"/>
                <w:left w:val="none" w:sz="0" w:space="0" w:color="auto"/>
                <w:bottom w:val="none" w:sz="0" w:space="0" w:color="auto"/>
                <w:right w:val="none" w:sz="0" w:space="0" w:color="auto"/>
              </w:divBdr>
              <w:divsChild>
                <w:div w:id="2120710568">
                  <w:marLeft w:val="0"/>
                  <w:marRight w:val="0"/>
                  <w:marTop w:val="0"/>
                  <w:marBottom w:val="0"/>
                  <w:divBdr>
                    <w:top w:val="none" w:sz="0" w:space="0" w:color="auto"/>
                    <w:left w:val="none" w:sz="0" w:space="0" w:color="auto"/>
                    <w:bottom w:val="none" w:sz="0" w:space="0" w:color="auto"/>
                    <w:right w:val="none" w:sz="0" w:space="0" w:color="auto"/>
                  </w:divBdr>
                  <w:divsChild>
                    <w:div w:id="170952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797019">
      <w:bodyDiv w:val="1"/>
      <w:marLeft w:val="0"/>
      <w:marRight w:val="0"/>
      <w:marTop w:val="0"/>
      <w:marBottom w:val="0"/>
      <w:divBdr>
        <w:top w:val="none" w:sz="0" w:space="0" w:color="auto"/>
        <w:left w:val="none" w:sz="0" w:space="0" w:color="auto"/>
        <w:bottom w:val="none" w:sz="0" w:space="0" w:color="auto"/>
        <w:right w:val="none" w:sz="0" w:space="0" w:color="auto"/>
      </w:divBdr>
    </w:div>
    <w:div w:id="2093815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riigiteataja.ee/dynaamilised_lingid.html?dyn=130042025004&amp;id=47f6ff40-c8bf-4acf-ad60-e32c9009de5f-468a1454-dfcf-4618-aac0-a3e2fbb20930"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9F0F3-8F05-4D5E-992E-3EBC3A535EB8}">
  <ds:schemaRefs>
    <ds:schemaRef ds:uri="http://schemas.microsoft.com/sharepoint/v3/contenttype/forms"/>
  </ds:schemaRefs>
</ds:datastoreItem>
</file>

<file path=customXml/itemProps2.xml><?xml version="1.0" encoding="utf-8"?>
<ds:datastoreItem xmlns:ds="http://schemas.openxmlformats.org/officeDocument/2006/customXml" ds:itemID="{CF286171-A02F-4AC2-B7EF-C61C40C27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AD8A6-6C43-46B3-8E33-FAD6962576B1}">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CB4C216F-214D-4A08-9F14-4FA8CC0D9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12</Pages>
  <Words>4872</Words>
  <Characters>28264</Characters>
  <Application>Microsoft Office Word</Application>
  <DocSecurity>0</DocSecurity>
  <Lines>235</Lines>
  <Paragraphs>66</Paragraphs>
  <ScaleCrop>false</ScaleCrop>
  <Company>Justiitsministeerium</Company>
  <LinksUpToDate>false</LinksUpToDate>
  <CharactersWithSpaces>33070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Kubja</dc:creator>
  <cp:keywords/>
  <dc:description/>
  <cp:lastModifiedBy>Maria Sults - JUSTDIGI</cp:lastModifiedBy>
  <cp:revision>57</cp:revision>
  <cp:lastPrinted>2025-08-11T14:40:00Z</cp:lastPrinted>
  <dcterms:created xsi:type="dcterms:W3CDTF">2025-07-04T11:35:00Z</dcterms:created>
  <dcterms:modified xsi:type="dcterms:W3CDTF">2025-08-28T13:08:00Z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Order">
    <vt:r8>2437600</vt:r8>
  </property>
  <property fmtid="{D5CDD505-2E9C-101B-9397-08002B2CF9AE}" pid="4" name="MSIP_Label_defa4170-0d19-0005-0004-bc88714345d2_Enabled">
    <vt:lpwstr>true</vt:lpwstr>
  </property>
  <property fmtid="{D5CDD505-2E9C-101B-9397-08002B2CF9AE}" pid="5" name="MSIP_Label_defa4170-0d19-0005-0004-bc88714345d2_SetDate">
    <vt:lpwstr>2025-05-15T14:11:21Z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e2787258-0206-4e25-b7db-59860afd0ec5</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MediaServiceImageTags">
    <vt:lpwstr/>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